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497442"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בהמשך להשלמת הטיעון מטעם המשיבות ("השלמת הטיעון"), ו</w:t>
      </w:r>
      <w:r w:rsidRPr="00497442">
        <w:rPr>
          <w:rFonts w:ascii="Times New Roman" w:eastAsia="Times New Roman" w:hAnsi="Times New Roman" w:cs="David"/>
          <w:sz w:val="24"/>
          <w:szCs w:val="24"/>
          <w:rtl/>
          <w:lang w:eastAsia="he-IL"/>
        </w:rPr>
        <w:t>להחלטת בית הדין הנכבד</w:t>
      </w:r>
      <w:r w:rsidRPr="00497442">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497442" w:rsidRDefault="00E24065" w:rsidP="002E7FF1">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
      </w:pPr>
      <w:r w:rsidRPr="00497442">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497442">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497442">
        <w:rPr>
          <w:rFonts w:ascii="Times New Roman" w:eastAsia="Times New Roman" w:hAnsi="Times New Roman" w:cs="David" w:hint="cs"/>
          <w:sz w:val="24"/>
          <w:szCs w:val="24"/>
          <w:rtl/>
          <w:lang w:eastAsia="he-IL"/>
        </w:rPr>
        <w:t xml:space="preserve"> בהתאם, וככל שיש שאלה שראויה לדיון,</w:t>
      </w:r>
      <w:r w:rsidR="006F6D61" w:rsidRPr="00497442">
        <w:rPr>
          <w:rFonts w:ascii="Times New Roman" w:eastAsia="Times New Roman" w:hAnsi="Times New Roman" w:cs="David" w:hint="cs"/>
          <w:sz w:val="24"/>
          <w:szCs w:val="24"/>
          <w:rtl/>
          <w:lang w:eastAsia="he-IL"/>
        </w:rPr>
        <w:t xml:space="preserve"> </w:t>
      </w:r>
      <w:del w:id="0" w:author="Ofir Tal" w:date="2021-02-21T09:15:00Z">
        <w:r w:rsidR="006F6D61" w:rsidRPr="00497442" w:rsidDel="002E7FF1">
          <w:rPr>
            <w:rFonts w:ascii="Times New Roman" w:eastAsia="Times New Roman" w:hAnsi="Times New Roman" w:cs="David" w:hint="cs"/>
            <w:sz w:val="24"/>
            <w:szCs w:val="24"/>
            <w:rtl/>
            <w:lang w:eastAsia="he-IL"/>
          </w:rPr>
          <w:delText>ואף אם סבורות המשיבות שעמדתו של המערער שגויה</w:delText>
        </w:r>
      </w:del>
      <w:ins w:id="1" w:author="Ofir Tal" w:date="2021-02-21T09:15:00Z">
        <w:r w:rsidR="002E7FF1">
          <w:rPr>
            <w:rFonts w:ascii="Times New Roman" w:eastAsia="Times New Roman" w:hAnsi="Times New Roman" w:cs="David" w:hint="cs"/>
            <w:sz w:val="24"/>
            <w:szCs w:val="24"/>
            <w:rtl/>
            <w:lang w:eastAsia="he-IL"/>
          </w:rPr>
          <w:t xml:space="preserve">ודומה שבכל הנוגע לסוגיית גובה </w:t>
        </w:r>
        <w:proofErr w:type="spellStart"/>
        <w:r w:rsidR="002E7FF1">
          <w:rPr>
            <w:rFonts w:ascii="Times New Roman" w:eastAsia="Times New Roman" w:hAnsi="Times New Roman" w:cs="David" w:hint="cs"/>
            <w:sz w:val="24"/>
            <w:szCs w:val="24"/>
            <w:rtl/>
            <w:lang w:eastAsia="he-IL"/>
          </w:rPr>
          <w:t>הגימלה</w:t>
        </w:r>
        <w:proofErr w:type="spellEnd"/>
        <w:r w:rsidR="002E7FF1">
          <w:rPr>
            <w:rFonts w:ascii="Times New Roman" w:eastAsia="Times New Roman" w:hAnsi="Times New Roman" w:cs="David" w:hint="cs"/>
            <w:sz w:val="24"/>
            <w:szCs w:val="24"/>
            <w:rtl/>
            <w:lang w:eastAsia="he-IL"/>
          </w:rPr>
          <w:t xml:space="preserve"> של המערער אין ספק עוד כי מדובר בשאלה הראויה לדיון לגופה</w:t>
        </w:r>
      </w:ins>
      <w:r w:rsidR="006F6D61"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יש לקבל את הערעור</w:t>
      </w:r>
      <w:r w:rsidR="006F6D61" w:rsidRPr="00497442">
        <w:rPr>
          <w:rFonts w:ascii="Times New Roman" w:eastAsia="Times New Roman" w:hAnsi="Times New Roman" w:cs="David" w:hint="cs"/>
          <w:sz w:val="24"/>
          <w:szCs w:val="24"/>
          <w:rtl/>
          <w:lang w:eastAsia="he-IL"/>
        </w:rPr>
        <w:t xml:space="preserve"> ולהחזיר את הדיון לבית הדין קמא</w:t>
      </w:r>
      <w:r w:rsidRPr="00497442">
        <w:rPr>
          <w:rFonts w:ascii="Times New Roman" w:eastAsia="Times New Roman" w:hAnsi="Times New Roman" w:cs="David" w:hint="cs"/>
          <w:sz w:val="24"/>
          <w:szCs w:val="24"/>
          <w:rtl/>
          <w:lang w:eastAsia="he-IL"/>
        </w:rPr>
        <w:t xml:space="preserve">. </w:t>
      </w:r>
      <w:r w:rsidR="006F6D61" w:rsidRPr="00497442">
        <w:rPr>
          <w:rFonts w:ascii="Times New Roman" w:eastAsia="Times New Roman" w:hAnsi="Times New Roman" w:cs="David" w:hint="cs"/>
          <w:color w:val="00B0F0"/>
          <w:sz w:val="24"/>
          <w:szCs w:val="24"/>
          <w:rtl/>
          <w:lang w:eastAsia="he-IL"/>
        </w:rPr>
        <w:t xml:space="preserve"> </w:t>
      </w:r>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497442">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497442">
        <w:rPr>
          <w:rFonts w:ascii="Times New Roman" w:eastAsia="Times New Roman" w:hAnsi="Times New Roman" w:cs="David" w:hint="cs"/>
          <w:sz w:val="24"/>
          <w:szCs w:val="24"/>
          <w:rtl/>
          <w:lang w:eastAsia="he-IL"/>
        </w:rPr>
        <w:t>הגימלה</w:t>
      </w:r>
      <w:proofErr w:type="spellEnd"/>
      <w:ins w:id="2" w:author="Ofir Tal" w:date="2021-02-21T09:16:00Z">
        <w:r w:rsidR="002E7FF1">
          <w:rPr>
            <w:rFonts w:ascii="Times New Roman" w:eastAsia="Times New Roman" w:hAnsi="Times New Roman" w:cs="David" w:hint="cs"/>
            <w:sz w:val="24"/>
            <w:szCs w:val="24"/>
            <w:rtl/>
            <w:lang w:eastAsia="he-IL"/>
          </w:rPr>
          <w:t xml:space="preserve"> (להלן "</w:t>
        </w:r>
        <w:r w:rsidR="002E7FF1">
          <w:rPr>
            <w:rFonts w:ascii="Times New Roman" w:eastAsia="Times New Roman" w:hAnsi="Times New Roman" w:cs="David" w:hint="cs"/>
            <w:b/>
            <w:bCs/>
            <w:sz w:val="24"/>
            <w:szCs w:val="24"/>
            <w:rtl/>
            <w:lang w:eastAsia="he-IL"/>
          </w:rPr>
          <w:t>נוסחת החישוב</w:t>
        </w:r>
        <w:r w:rsidR="002E7FF1">
          <w:rPr>
            <w:rFonts w:ascii="Times New Roman" w:eastAsia="Times New Roman" w:hAnsi="Times New Roman" w:cs="David" w:hint="cs"/>
            <w:sz w:val="24"/>
            <w:szCs w:val="24"/>
            <w:rtl/>
            <w:lang w:eastAsia="he-IL"/>
          </w:rPr>
          <w:t>")</w:t>
        </w:r>
      </w:ins>
      <w:r w:rsidRPr="00497442">
        <w:rPr>
          <w:rFonts w:ascii="Times New Roman" w:eastAsia="Times New Roman" w:hAnsi="Times New Roman" w:cs="David" w:hint="cs"/>
          <w:sz w:val="24"/>
          <w:szCs w:val="24"/>
          <w:rtl/>
          <w:lang w:eastAsia="he-IL"/>
        </w:rPr>
        <w:t>. לשיטת המשיבות</w:t>
      </w:r>
      <w:r w:rsidRPr="00D11200">
        <w:rPr>
          <w:rFonts w:ascii="Times New Roman" w:eastAsia="Times New Roman" w:hAnsi="Times New Roman" w:cs="David" w:hint="cs"/>
          <w:sz w:val="24"/>
          <w:szCs w:val="24"/>
          <w:rtl/>
          <w:lang w:eastAsia="he-IL"/>
        </w:rPr>
        <w:t xml:space="preserve">,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2E7FF1" w:rsidRPr="00E24065" w:rsidRDefault="002E7FF1" w:rsidP="002E7FF1">
      <w:pPr>
        <w:tabs>
          <w:tab w:val="left" w:pos="566"/>
        </w:tabs>
        <w:spacing w:after="200" w:line="360" w:lineRule="auto"/>
        <w:ind w:left="566"/>
        <w:jc w:val="both"/>
        <w:rPr>
          <w:moveTo w:id="3" w:author="Ofir Tal" w:date="2021-02-21T09:17:00Z"/>
          <w:rFonts w:ascii="Times New Roman" w:eastAsia="Times New Roman" w:hAnsi="Times New Roman" w:cs="David"/>
          <w:sz w:val="24"/>
          <w:szCs w:val="24"/>
          <w:rtl/>
          <w:lang w:eastAsia="he-IL"/>
        </w:rPr>
      </w:pPr>
      <w:moveToRangeStart w:id="4" w:author="Ofir Tal" w:date="2021-02-21T09:17:00Z" w:name="move64791469"/>
      <w:moveTo w:id="5" w:author="Ofir Tal" w:date="2021-02-21T09:17:00Z">
        <w:r w:rsidRPr="00E24065">
          <w:rPr>
            <w:rFonts w:ascii="Times New Roman" w:eastAsia="Times New Roman" w:hAnsi="Times New Roman" w:cs="David" w:hint="cs"/>
            <w:sz w:val="24"/>
            <w:szCs w:val="24"/>
            <w:rtl/>
            <w:lang w:eastAsia="he-IL"/>
          </w:rPr>
          <w:t xml:space="preserve">במהלך הדיון האחרון בערעור שבכותרת, </w:t>
        </w:r>
        <w:r>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את האפשרות ש</w:t>
        </w:r>
        <w:del w:id="6" w:author="Ofir Tal" w:date="2021-02-21T09:18:00Z">
          <w:r w:rsidRPr="00E24065" w:rsidDel="002E7FF1">
            <w:rPr>
              <w:rFonts w:ascii="Times New Roman" w:eastAsia="Times New Roman" w:hAnsi="Times New Roman" w:cs="David" w:hint="cs"/>
              <w:sz w:val="24"/>
              <w:szCs w:val="24"/>
              <w:rtl/>
              <w:lang w:eastAsia="he-IL"/>
            </w:rPr>
            <w:delText xml:space="preserve">מדובר </w:delText>
          </w:r>
        </w:del>
      </w:moveTo>
      <w:ins w:id="7" w:author="Ofir Tal" w:date="2021-02-21T09:18:00Z">
        <w:r>
          <w:rPr>
            <w:rFonts w:ascii="Times New Roman" w:eastAsia="Times New Roman" w:hAnsi="Times New Roman" w:cs="David" w:hint="cs"/>
            <w:sz w:val="24"/>
            <w:szCs w:val="24"/>
            <w:rtl/>
            <w:lang w:eastAsia="he-IL"/>
          </w:rPr>
          <w:t xml:space="preserve">נוסחת החישוב נקבעה </w:t>
        </w:r>
      </w:ins>
      <w:moveTo w:id="8" w:author="Ofir Tal" w:date="2021-02-21T09:17:00Z">
        <w:r w:rsidRPr="00E24065">
          <w:rPr>
            <w:rFonts w:ascii="Times New Roman" w:eastAsia="Times New Roman" w:hAnsi="Times New Roman" w:cs="David" w:hint="cs"/>
            <w:sz w:val="24"/>
            <w:szCs w:val="24"/>
            <w:rtl/>
            <w:lang w:eastAsia="he-IL"/>
          </w:rPr>
          <w:t>בהחלטה שניתנה על ידי נציבות שירות המדינה</w:t>
        </w:r>
      </w:moveTo>
      <w:ins w:id="9" w:author="Ofir Tal" w:date="2021-02-21T09:18:00Z">
        <w:r>
          <w:rPr>
            <w:rFonts w:ascii="Times New Roman" w:eastAsia="Times New Roman" w:hAnsi="Times New Roman" w:cs="David" w:hint="cs"/>
            <w:sz w:val="24"/>
            <w:szCs w:val="24"/>
            <w:rtl/>
            <w:lang w:eastAsia="he-IL"/>
          </w:rPr>
          <w:t xml:space="preserve"> ולא על ידי הממונה על </w:t>
        </w:r>
        <w:proofErr w:type="spellStart"/>
        <w:r>
          <w:rPr>
            <w:rFonts w:ascii="Times New Roman" w:eastAsia="Times New Roman" w:hAnsi="Times New Roman" w:cs="David" w:hint="cs"/>
            <w:sz w:val="24"/>
            <w:szCs w:val="24"/>
            <w:rtl/>
            <w:lang w:eastAsia="he-IL"/>
          </w:rPr>
          <w:t>הגימלאות</w:t>
        </w:r>
      </w:ins>
      <w:proofErr w:type="spellEnd"/>
      <w:moveTo w:id="10" w:author="Ofir Tal" w:date="2021-02-21T09:17:00Z">
        <w:r w:rsidRPr="00E24065">
          <w:rPr>
            <w:rFonts w:ascii="Times New Roman" w:eastAsia="Times New Roman" w:hAnsi="Times New Roman" w:cs="David" w:hint="cs"/>
            <w:sz w:val="24"/>
            <w:szCs w:val="24"/>
            <w:rtl/>
            <w:lang w:eastAsia="he-IL"/>
          </w:rPr>
          <w:t xml:space="preserve">. בהתאם לאפשרות זאת, יכול המערער להגיש את תביעתו נגד </w:t>
        </w:r>
        <w:r>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Pr>
            <w:rFonts w:ascii="Times New Roman" w:eastAsia="Times New Roman" w:hAnsi="Times New Roman" w:cs="David" w:hint="cs"/>
            <w:sz w:val="24"/>
            <w:szCs w:val="24"/>
            <w:rtl/>
            <w:lang w:eastAsia="he-IL"/>
          </w:rPr>
          <w:t>.</w:t>
        </w:r>
      </w:moveTo>
    </w:p>
    <w:moveToRangeEnd w:id="4"/>
    <w:p w:rsidR="002E7FF1" w:rsidRDefault="00E24065" w:rsidP="002E7FF1">
      <w:pPr>
        <w:tabs>
          <w:tab w:val="left" w:pos="566"/>
        </w:tabs>
        <w:spacing w:after="200" w:line="360" w:lineRule="auto"/>
        <w:ind w:left="566"/>
        <w:jc w:val="both"/>
        <w:rPr>
          <w:ins w:id="11" w:author="Ofir Tal" w:date="2021-02-21T09:17:00Z"/>
          <w:rFonts w:ascii="Times New Roman" w:eastAsia="Times New Roman" w:hAnsi="Times New Roman" w:cs="David"/>
          <w:sz w:val="24"/>
          <w:szCs w:val="24"/>
          <w:rtl/>
          <w:lang w:eastAsia="he-IL"/>
        </w:rPr>
      </w:pPr>
      <w:del w:id="12" w:author="Ofir Tal" w:date="2021-02-21T09:17:00Z">
        <w:r w:rsidRPr="00E24065" w:rsidDel="002E7FF1">
          <w:rPr>
            <w:rFonts w:ascii="Times New Roman" w:eastAsia="Times New Roman" w:hAnsi="Times New Roman" w:cs="David" w:hint="cs"/>
            <w:sz w:val="24"/>
            <w:szCs w:val="24"/>
            <w:rtl/>
            <w:lang w:eastAsia="he-IL"/>
          </w:rPr>
          <w:delText>לשיטת</w:delText>
        </w:r>
        <w:r w:rsidR="006F6D61" w:rsidDel="002E7FF1">
          <w:rPr>
            <w:rFonts w:ascii="Times New Roman" w:eastAsia="Times New Roman" w:hAnsi="Times New Roman" w:cs="David" w:hint="cs"/>
            <w:sz w:val="24"/>
            <w:szCs w:val="24"/>
            <w:rtl/>
            <w:lang w:eastAsia="he-IL"/>
          </w:rPr>
          <w:delText xml:space="preserve"> </w:delText>
        </w:r>
      </w:del>
      <w:ins w:id="13" w:author="Ofir Tal" w:date="2021-02-21T09:17:00Z">
        <w:r w:rsidR="002E7FF1">
          <w:rPr>
            <w:rFonts w:ascii="Times New Roman" w:eastAsia="Times New Roman" w:hAnsi="Times New Roman" w:cs="David" w:hint="cs"/>
            <w:sz w:val="24"/>
            <w:szCs w:val="24"/>
            <w:rtl/>
            <w:lang w:eastAsia="he-IL"/>
          </w:rPr>
          <w:t xml:space="preserve">נזכיר עוד כי </w:t>
        </w:r>
      </w:ins>
      <w:r w:rsidR="006F6D61">
        <w:rPr>
          <w:rFonts w:ascii="Times New Roman" w:eastAsia="Times New Roman" w:hAnsi="Times New Roman" w:cs="David" w:hint="cs"/>
          <w:sz w:val="24"/>
          <w:szCs w:val="24"/>
          <w:rtl/>
          <w:lang w:eastAsia="he-IL"/>
        </w:rPr>
        <w:t>המערער</w:t>
      </w:r>
      <w:r w:rsidR="006F6D61" w:rsidRPr="00E24065">
        <w:rPr>
          <w:rFonts w:ascii="Times New Roman" w:eastAsia="Times New Roman" w:hAnsi="Times New Roman" w:cs="David" w:hint="cs"/>
          <w:sz w:val="24"/>
          <w:szCs w:val="24"/>
          <w:rtl/>
          <w:lang w:eastAsia="he-IL"/>
        </w:rPr>
        <w:t xml:space="preserve"> </w:t>
      </w:r>
      <w:ins w:id="14" w:author="Ofir Tal" w:date="2021-02-21T09:17:00Z">
        <w:r w:rsidR="002E7FF1">
          <w:rPr>
            <w:rFonts w:ascii="Times New Roman" w:eastAsia="Times New Roman" w:hAnsi="Times New Roman" w:cs="David" w:hint="cs"/>
            <w:sz w:val="24"/>
            <w:szCs w:val="24"/>
            <w:rtl/>
            <w:lang w:eastAsia="he-IL"/>
          </w:rPr>
          <w:t>טען וטוען ש</w:t>
        </w:r>
      </w:ins>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 xml:space="preserve">לא חל כלל </w:t>
      </w:r>
      <w:del w:id="15" w:author="Ofir Tal" w:date="2021-02-21T09:17:00Z">
        <w:r w:rsidRPr="00E24065" w:rsidDel="002E7FF1">
          <w:rPr>
            <w:rFonts w:ascii="Times New Roman" w:eastAsia="Times New Roman" w:hAnsi="Times New Roman" w:cs="David" w:hint="cs"/>
            <w:sz w:val="24"/>
            <w:szCs w:val="24"/>
            <w:rtl/>
            <w:lang w:eastAsia="he-IL"/>
          </w:rPr>
          <w:delText>על המערער</w:delText>
        </w:r>
      </w:del>
      <w:ins w:id="16" w:author="Ofir Tal" w:date="2021-02-21T09:17:00Z">
        <w:r w:rsidR="002E7FF1">
          <w:rPr>
            <w:rFonts w:ascii="Times New Roman" w:eastAsia="Times New Roman" w:hAnsi="Times New Roman" w:cs="David" w:hint="cs"/>
            <w:sz w:val="24"/>
            <w:szCs w:val="24"/>
            <w:rtl/>
            <w:lang w:eastAsia="he-IL"/>
          </w:rPr>
          <w:t>עליו, ובנושא זה מופנה בית הדין הנכבד לטיעוניו של המערער במסמכים שהגיש ובדיונים שהתקיימו בתיק שבכותרת</w:t>
        </w:r>
      </w:ins>
      <w:r w:rsidR="006F6D61">
        <w:rPr>
          <w:rFonts w:ascii="Times New Roman" w:eastAsia="Times New Roman" w:hAnsi="Times New Roman" w:cs="David" w:hint="cs"/>
          <w:sz w:val="24"/>
          <w:szCs w:val="24"/>
          <w:rtl/>
          <w:lang w:eastAsia="he-IL"/>
        </w:rPr>
        <w:t xml:space="preserve">. </w:t>
      </w:r>
    </w:p>
    <w:p w:rsidR="00E24065" w:rsidRPr="00E24065" w:rsidDel="002E7FF1" w:rsidRDefault="00E24065" w:rsidP="002E7FF1">
      <w:pPr>
        <w:tabs>
          <w:tab w:val="left" w:pos="566"/>
        </w:tabs>
        <w:spacing w:after="200" w:line="360" w:lineRule="auto"/>
        <w:ind w:left="566"/>
        <w:jc w:val="both"/>
        <w:rPr>
          <w:moveFrom w:id="17" w:author="Ofir Tal" w:date="2021-02-21T09:17:00Z"/>
          <w:rFonts w:ascii="Times New Roman" w:eastAsia="Times New Roman" w:hAnsi="Times New Roman" w:cs="David"/>
          <w:sz w:val="24"/>
          <w:szCs w:val="24"/>
          <w:rtl/>
          <w:lang w:eastAsia="he-IL"/>
        </w:rPr>
      </w:pPr>
      <w:moveFromRangeStart w:id="18" w:author="Ofir Tal" w:date="2021-02-21T09:17:00Z" w:name="move64791469"/>
      <w:moveFrom w:id="19" w:author="Ofir Tal" w:date="2021-02-21T09:17:00Z">
        <w:r w:rsidRPr="00E24065" w:rsidDel="002E7FF1">
          <w:rPr>
            <w:rFonts w:ascii="Times New Roman" w:eastAsia="Times New Roman" w:hAnsi="Times New Roman" w:cs="David" w:hint="cs"/>
            <w:sz w:val="24"/>
            <w:szCs w:val="24"/>
            <w:rtl/>
            <w:lang w:eastAsia="he-IL"/>
          </w:rPr>
          <w:lastRenderedPageBreak/>
          <w:t xml:space="preserve">במהלך הדיון האחרון בערעור שבכותרת, </w:t>
        </w:r>
        <w:r w:rsidR="006F6D61" w:rsidDel="002E7FF1">
          <w:rPr>
            <w:rFonts w:ascii="Times New Roman" w:eastAsia="Times New Roman" w:hAnsi="Times New Roman" w:cs="David" w:hint="cs"/>
            <w:sz w:val="24"/>
            <w:szCs w:val="24"/>
            <w:rtl/>
            <w:lang w:eastAsia="he-IL"/>
          </w:rPr>
          <w:t xml:space="preserve">בית הדין הנכבד העלה </w:t>
        </w:r>
        <w:r w:rsidRPr="00E24065" w:rsidDel="002E7FF1">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sidDel="002E7FF1">
          <w:rPr>
            <w:rFonts w:ascii="Times New Roman" w:eastAsia="Times New Roman" w:hAnsi="Times New Roman" w:cs="David" w:hint="cs"/>
            <w:sz w:val="24"/>
            <w:szCs w:val="24"/>
            <w:rtl/>
            <w:lang w:eastAsia="he-IL"/>
          </w:rPr>
          <w:t>ש</w:t>
        </w:r>
        <w:r w:rsidRPr="00E24065" w:rsidDel="002E7FF1">
          <w:rPr>
            <w:rFonts w:ascii="Times New Roman" w:eastAsia="Times New Roman" w:hAnsi="Times New Roman" w:cs="David" w:hint="cs"/>
            <w:sz w:val="24"/>
            <w:szCs w:val="24"/>
            <w:rtl/>
            <w:lang w:eastAsia="he-IL"/>
          </w:rPr>
          <w:t>יעור הגימלה ונוסחת החישוב במסגרת תקופת ההתיישנות הכללית (7 שנים</w:t>
        </w:r>
        <w:r w:rsidR="006F6D61" w:rsidDel="002E7FF1">
          <w:rPr>
            <w:rFonts w:ascii="Times New Roman" w:eastAsia="Times New Roman" w:hAnsi="Times New Roman" w:cs="David" w:hint="cs"/>
            <w:sz w:val="24"/>
            <w:szCs w:val="24"/>
            <w:rtl/>
            <w:lang w:eastAsia="he-IL"/>
          </w:rPr>
          <w:t xml:space="preserve"> מחודש דצמבר 2012, בו נודע למערער על ההחלטה</w:t>
        </w:r>
        <w:r w:rsidRPr="00E24065" w:rsidDel="002E7FF1">
          <w:rPr>
            <w:rFonts w:ascii="Times New Roman" w:eastAsia="Times New Roman" w:hAnsi="Times New Roman" w:cs="David" w:hint="cs"/>
            <w:sz w:val="24"/>
            <w:szCs w:val="24"/>
            <w:rtl/>
            <w:lang w:eastAsia="he-IL"/>
          </w:rPr>
          <w:t>)</w:t>
        </w:r>
        <w:r w:rsidR="006F6D61" w:rsidDel="002E7FF1">
          <w:rPr>
            <w:rFonts w:ascii="Times New Roman" w:eastAsia="Times New Roman" w:hAnsi="Times New Roman" w:cs="David" w:hint="cs"/>
            <w:sz w:val="24"/>
            <w:szCs w:val="24"/>
            <w:rtl/>
            <w:lang w:eastAsia="he-IL"/>
          </w:rPr>
          <w:t>.</w:t>
        </w:r>
      </w:moveFrom>
    </w:p>
    <w:moveFromRangeEnd w:id="18"/>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w:t>
      </w:r>
      <w:ins w:id="20" w:author="Ofir Tal" w:date="2021-02-21T09:19:00Z">
        <w:r w:rsidR="002E7FF1">
          <w:rPr>
            <w:rFonts w:ascii="Times New Roman" w:eastAsia="Times New Roman" w:hAnsi="Times New Roman" w:cs="David" w:hint="cs"/>
            <w:sz w:val="24"/>
            <w:szCs w:val="24"/>
            <w:rtl/>
            <w:lang w:eastAsia="he-IL"/>
          </w:rPr>
          <w:t xml:space="preserve">שגם קיבל את ההחלטה בפועל, </w:t>
        </w:r>
      </w:ins>
      <w:r w:rsidRPr="00E24065">
        <w:rPr>
          <w:rFonts w:ascii="Times New Roman" w:eastAsia="Times New Roman" w:hAnsi="Times New Roman" w:cs="David" w:hint="cs"/>
          <w:sz w:val="24"/>
          <w:szCs w:val="24"/>
          <w:rtl/>
          <w:lang w:eastAsia="he-IL"/>
        </w:rPr>
        <w:t xml:space="preserve">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בפועל</w:t>
      </w:r>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p>
    <w:p w:rsidR="00E24065" w:rsidRDefault="006F6D61" w:rsidP="0047038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r w:rsidR="00D11200">
        <w:rPr>
          <w:rFonts w:ascii="Times New Roman" w:eastAsia="Times New Roman" w:hAnsi="Times New Roman" w:cs="David" w:hint="cs"/>
          <w:b/>
          <w:bCs/>
          <w:sz w:val="24"/>
          <w:szCs w:val="24"/>
          <w:rtl/>
          <w:lang w:eastAsia="he-IL"/>
        </w:rPr>
        <w:t>מה</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שעליו לשלם למערער</w:t>
      </w:r>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r w:rsidR="00D11200" w:rsidRPr="00AA1A89">
        <w:rPr>
          <w:rFonts w:ascii="Times New Roman" w:eastAsia="Times New Roman" w:hAnsi="Times New Roman" w:cs="David" w:hint="cs"/>
          <w:sz w:val="24"/>
          <w:szCs w:val="24"/>
          <w:rtl/>
          <w:lang w:eastAsia="he-IL"/>
        </w:rPr>
        <w:t>.</w:t>
      </w:r>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 xml:space="preserve">עוד נעיר כי </w:t>
      </w:r>
      <w:r w:rsidRPr="002E7FF1">
        <w:rPr>
          <w:rFonts w:ascii="Times New Roman" w:eastAsia="Times New Roman" w:hAnsi="Times New Roman" w:cs="David" w:hint="eastAsia"/>
          <w:b/>
          <w:bCs/>
          <w:sz w:val="24"/>
          <w:szCs w:val="24"/>
          <w:rtl/>
          <w:lang w:eastAsia="he-IL"/>
          <w:rPrChange w:id="21" w:author="Ofir Tal" w:date="2021-02-21T09:19:00Z">
            <w:rPr>
              <w:rFonts w:ascii="Times New Roman" w:eastAsia="Times New Roman" w:hAnsi="Times New Roman" w:cs="David" w:hint="eastAsia"/>
              <w:sz w:val="24"/>
              <w:szCs w:val="24"/>
              <w:rtl/>
              <w:lang w:eastAsia="he-IL"/>
            </w:rPr>
          </w:rPrChange>
        </w:rPr>
        <w:t>המערער</w:t>
      </w:r>
      <w:r w:rsidRPr="002E7FF1">
        <w:rPr>
          <w:rFonts w:ascii="Times New Roman" w:eastAsia="Times New Roman" w:hAnsi="Times New Roman" w:cs="David"/>
          <w:b/>
          <w:bCs/>
          <w:sz w:val="24"/>
          <w:szCs w:val="24"/>
          <w:rtl/>
          <w:lang w:eastAsia="he-IL"/>
          <w:rPrChange w:id="22"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3" w:author="Ofir Tal" w:date="2021-02-21T09:19:00Z">
            <w:rPr>
              <w:rFonts w:ascii="Times New Roman" w:eastAsia="Times New Roman" w:hAnsi="Times New Roman" w:cs="David" w:hint="eastAsia"/>
              <w:sz w:val="24"/>
              <w:szCs w:val="24"/>
              <w:rtl/>
              <w:lang w:eastAsia="he-IL"/>
            </w:rPr>
          </w:rPrChange>
        </w:rPr>
        <w:t>הבין</w:t>
      </w:r>
      <w:r w:rsidRPr="002E7FF1">
        <w:rPr>
          <w:rFonts w:ascii="Times New Roman" w:eastAsia="Times New Roman" w:hAnsi="Times New Roman" w:cs="David"/>
          <w:b/>
          <w:bCs/>
          <w:sz w:val="24"/>
          <w:szCs w:val="24"/>
          <w:rtl/>
          <w:lang w:eastAsia="he-IL"/>
          <w:rPrChange w:id="24"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5" w:author="Ofir Tal" w:date="2021-02-21T09:19:00Z">
            <w:rPr>
              <w:rFonts w:ascii="Times New Roman" w:eastAsia="Times New Roman" w:hAnsi="Times New Roman" w:cs="David" w:hint="eastAsia"/>
              <w:sz w:val="24"/>
              <w:szCs w:val="24"/>
              <w:rtl/>
              <w:lang w:eastAsia="he-IL"/>
            </w:rPr>
          </w:rPrChange>
        </w:rPr>
        <w:t>מהממונה</w:t>
      </w:r>
      <w:r w:rsidRPr="002E7FF1">
        <w:rPr>
          <w:rFonts w:ascii="Times New Roman" w:eastAsia="Times New Roman" w:hAnsi="Times New Roman" w:cs="David"/>
          <w:b/>
          <w:bCs/>
          <w:sz w:val="24"/>
          <w:szCs w:val="24"/>
          <w:rtl/>
          <w:lang w:eastAsia="he-IL"/>
          <w:rPrChange w:id="26"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7" w:author="Ofir Tal" w:date="2021-02-21T09:19:00Z">
            <w:rPr>
              <w:rFonts w:ascii="Times New Roman" w:eastAsia="Times New Roman" w:hAnsi="Times New Roman" w:cs="David" w:hint="eastAsia"/>
              <w:sz w:val="24"/>
              <w:szCs w:val="24"/>
              <w:rtl/>
              <w:lang w:eastAsia="he-IL"/>
            </w:rPr>
          </w:rPrChange>
        </w:rPr>
        <w:t>כי</w:t>
      </w:r>
      <w:r w:rsidRPr="002E7FF1">
        <w:rPr>
          <w:rFonts w:ascii="Times New Roman" w:eastAsia="Times New Roman" w:hAnsi="Times New Roman" w:cs="David"/>
          <w:b/>
          <w:bCs/>
          <w:sz w:val="24"/>
          <w:szCs w:val="24"/>
          <w:rtl/>
          <w:lang w:eastAsia="he-IL"/>
          <w:rPrChange w:id="28"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9" w:author="Ofir Tal" w:date="2021-02-21T09:19:00Z">
            <w:rPr>
              <w:rFonts w:ascii="Times New Roman" w:eastAsia="Times New Roman" w:hAnsi="Times New Roman" w:cs="David" w:hint="eastAsia"/>
              <w:sz w:val="24"/>
              <w:szCs w:val="24"/>
              <w:rtl/>
              <w:lang w:eastAsia="he-IL"/>
            </w:rPr>
          </w:rPrChange>
        </w:rPr>
        <w:t>היא</w:t>
      </w:r>
      <w:r w:rsidRPr="002E7FF1">
        <w:rPr>
          <w:rFonts w:ascii="Times New Roman" w:eastAsia="Times New Roman" w:hAnsi="Times New Roman" w:cs="David"/>
          <w:b/>
          <w:bCs/>
          <w:sz w:val="24"/>
          <w:szCs w:val="24"/>
          <w:rtl/>
          <w:lang w:eastAsia="he-IL"/>
          <w:rPrChange w:id="30"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1" w:author="Ofir Tal" w:date="2021-02-21T09:19:00Z">
            <w:rPr>
              <w:rFonts w:ascii="Times New Roman" w:eastAsia="Times New Roman" w:hAnsi="Times New Roman" w:cs="David" w:hint="eastAsia"/>
              <w:sz w:val="24"/>
              <w:szCs w:val="24"/>
              <w:rtl/>
              <w:lang w:eastAsia="he-IL"/>
            </w:rPr>
          </w:rPrChange>
        </w:rPr>
        <w:t>מסכימה</w:t>
      </w:r>
      <w:r w:rsidRPr="002E7FF1">
        <w:rPr>
          <w:rFonts w:ascii="Times New Roman" w:eastAsia="Times New Roman" w:hAnsi="Times New Roman" w:cs="David"/>
          <w:b/>
          <w:bCs/>
          <w:sz w:val="24"/>
          <w:szCs w:val="24"/>
          <w:rtl/>
          <w:lang w:eastAsia="he-IL"/>
          <w:rPrChange w:id="32"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3" w:author="Ofir Tal" w:date="2021-02-21T09:19:00Z">
            <w:rPr>
              <w:rFonts w:ascii="Times New Roman" w:eastAsia="Times New Roman" w:hAnsi="Times New Roman" w:cs="David" w:hint="eastAsia"/>
              <w:sz w:val="24"/>
              <w:szCs w:val="24"/>
              <w:rtl/>
              <w:lang w:eastAsia="he-IL"/>
            </w:rPr>
          </w:rPrChange>
        </w:rPr>
        <w:t>עם</w:t>
      </w:r>
      <w:r w:rsidRPr="002E7FF1">
        <w:rPr>
          <w:rFonts w:ascii="Times New Roman" w:eastAsia="Times New Roman" w:hAnsi="Times New Roman" w:cs="David"/>
          <w:b/>
          <w:bCs/>
          <w:sz w:val="24"/>
          <w:szCs w:val="24"/>
          <w:rtl/>
          <w:lang w:eastAsia="he-IL"/>
          <w:rPrChange w:id="34"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5" w:author="Ofir Tal" w:date="2021-02-21T09:19:00Z">
            <w:rPr>
              <w:rFonts w:ascii="Times New Roman" w:eastAsia="Times New Roman" w:hAnsi="Times New Roman" w:cs="David" w:hint="eastAsia"/>
              <w:sz w:val="24"/>
              <w:szCs w:val="24"/>
              <w:rtl/>
              <w:lang w:eastAsia="he-IL"/>
            </w:rPr>
          </w:rPrChange>
        </w:rPr>
        <w:t>טיעוניו</w:t>
      </w:r>
      <w:r w:rsidRPr="002E7FF1">
        <w:rPr>
          <w:rFonts w:ascii="Times New Roman" w:eastAsia="Times New Roman" w:hAnsi="Times New Roman" w:cs="David"/>
          <w:b/>
          <w:bCs/>
          <w:sz w:val="24"/>
          <w:szCs w:val="24"/>
          <w:rtl/>
          <w:lang w:eastAsia="he-IL"/>
          <w:rPrChange w:id="36"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7" w:author="Ofir Tal" w:date="2021-02-21T09:19:00Z">
            <w:rPr>
              <w:rFonts w:ascii="Times New Roman" w:eastAsia="Times New Roman" w:hAnsi="Times New Roman" w:cs="David" w:hint="eastAsia"/>
              <w:sz w:val="24"/>
              <w:szCs w:val="24"/>
              <w:rtl/>
              <w:lang w:eastAsia="he-IL"/>
            </w:rPr>
          </w:rPrChange>
        </w:rPr>
        <w:t>אך</w:t>
      </w:r>
      <w:r w:rsidRPr="002E7FF1">
        <w:rPr>
          <w:rFonts w:ascii="Times New Roman" w:eastAsia="Times New Roman" w:hAnsi="Times New Roman" w:cs="David"/>
          <w:b/>
          <w:bCs/>
          <w:sz w:val="24"/>
          <w:szCs w:val="24"/>
          <w:rtl/>
          <w:lang w:eastAsia="he-IL"/>
          <w:rPrChange w:id="38"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9" w:author="Ofir Tal" w:date="2021-02-21T09:19:00Z">
            <w:rPr>
              <w:rFonts w:ascii="Times New Roman" w:eastAsia="Times New Roman" w:hAnsi="Times New Roman" w:cs="David" w:hint="eastAsia"/>
              <w:sz w:val="24"/>
              <w:szCs w:val="24"/>
              <w:rtl/>
              <w:lang w:eastAsia="he-IL"/>
            </w:rPr>
          </w:rPrChange>
        </w:rPr>
        <w:t>ידיה</w:t>
      </w:r>
      <w:r w:rsidRPr="002E7FF1">
        <w:rPr>
          <w:rFonts w:ascii="Times New Roman" w:eastAsia="Times New Roman" w:hAnsi="Times New Roman" w:cs="David"/>
          <w:b/>
          <w:bCs/>
          <w:sz w:val="24"/>
          <w:szCs w:val="24"/>
          <w:rtl/>
          <w:lang w:eastAsia="he-IL"/>
          <w:rPrChange w:id="40"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41" w:author="Ofir Tal" w:date="2021-02-21T09:19:00Z">
            <w:rPr>
              <w:rFonts w:ascii="Times New Roman" w:eastAsia="Times New Roman" w:hAnsi="Times New Roman" w:cs="David" w:hint="eastAsia"/>
              <w:sz w:val="24"/>
              <w:szCs w:val="24"/>
              <w:rtl/>
              <w:lang w:eastAsia="he-IL"/>
            </w:rPr>
          </w:rPrChange>
        </w:rPr>
        <w:t>כבולות</w:t>
      </w:r>
      <w:r w:rsidRPr="002E7FF1">
        <w:rPr>
          <w:rFonts w:ascii="Times New Roman" w:eastAsia="Times New Roman" w:hAnsi="Times New Roman" w:cs="David"/>
          <w:b/>
          <w:bCs/>
          <w:sz w:val="24"/>
          <w:szCs w:val="24"/>
          <w:rtl/>
          <w:lang w:eastAsia="he-IL"/>
          <w:rPrChange w:id="42"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43" w:author="Ofir Tal" w:date="2021-02-21T09:19:00Z">
            <w:rPr>
              <w:rFonts w:ascii="Times New Roman" w:eastAsia="Times New Roman" w:hAnsi="Times New Roman" w:cs="David" w:hint="eastAsia"/>
              <w:sz w:val="24"/>
              <w:szCs w:val="24"/>
              <w:rtl/>
              <w:lang w:eastAsia="he-IL"/>
            </w:rPr>
          </w:rPrChange>
        </w:rPr>
        <w:t>מ</w:t>
      </w:r>
      <w:r w:rsidR="00AA1A89" w:rsidRPr="002E7FF1">
        <w:rPr>
          <w:rFonts w:ascii="Times New Roman" w:eastAsia="Times New Roman" w:hAnsi="Times New Roman" w:cs="David" w:hint="eastAsia"/>
          <w:b/>
          <w:bCs/>
          <w:sz w:val="24"/>
          <w:szCs w:val="24"/>
          <w:rtl/>
          <w:lang w:eastAsia="he-IL"/>
          <w:rPrChange w:id="44" w:author="Ofir Tal" w:date="2021-02-21T09:19:00Z">
            <w:rPr>
              <w:rFonts w:ascii="Times New Roman" w:eastAsia="Times New Roman" w:hAnsi="Times New Roman" w:cs="David" w:hint="eastAsia"/>
              <w:sz w:val="24"/>
              <w:szCs w:val="24"/>
              <w:rtl/>
              <w:lang w:eastAsia="he-IL"/>
            </w:rPr>
          </w:rPrChange>
        </w:rPr>
        <w:t>ה</w:t>
      </w:r>
      <w:r w:rsidR="00AA1A89" w:rsidRPr="002E7FF1">
        <w:rPr>
          <w:rFonts w:ascii="Times New Roman" w:eastAsia="Times New Roman" w:hAnsi="Times New Roman" w:cs="David"/>
          <w:b/>
          <w:bCs/>
          <w:sz w:val="24"/>
          <w:szCs w:val="24"/>
          <w:rtl/>
          <w:lang w:eastAsia="he-IL"/>
          <w:rPrChange w:id="45" w:author="Ofir Tal" w:date="2021-02-21T09:19:00Z">
            <w:rPr>
              <w:rFonts w:ascii="Times New Roman" w:eastAsia="Times New Roman" w:hAnsi="Times New Roman" w:cs="David"/>
              <w:sz w:val="24"/>
              <w:szCs w:val="24"/>
              <w:rtl/>
              <w:lang w:eastAsia="he-IL"/>
            </w:rPr>
          </w:rPrChange>
        </w:rPr>
        <w:t xml:space="preserve"> שמעיד שאכן ההחלטה לא </w:t>
      </w:r>
      <w:proofErr w:type="spellStart"/>
      <w:r w:rsidR="00AA1A89" w:rsidRPr="002E7FF1">
        <w:rPr>
          <w:rFonts w:ascii="Times New Roman" w:eastAsia="Times New Roman" w:hAnsi="Times New Roman" w:cs="David" w:hint="eastAsia"/>
          <w:b/>
          <w:bCs/>
          <w:sz w:val="24"/>
          <w:szCs w:val="24"/>
          <w:rtl/>
          <w:lang w:eastAsia="he-IL"/>
          <w:rPrChange w:id="46" w:author="Ofir Tal" w:date="2021-02-21T09:19:00Z">
            <w:rPr>
              <w:rFonts w:ascii="Times New Roman" w:eastAsia="Times New Roman" w:hAnsi="Times New Roman" w:cs="David" w:hint="eastAsia"/>
              <w:sz w:val="24"/>
              <w:szCs w:val="24"/>
              <w:rtl/>
              <w:lang w:eastAsia="he-IL"/>
            </w:rPr>
          </w:rPrChange>
        </w:rPr>
        <w:t>היתה</w:t>
      </w:r>
      <w:proofErr w:type="spellEnd"/>
      <w:r w:rsidR="00AA1A89" w:rsidRPr="002E7FF1">
        <w:rPr>
          <w:rFonts w:ascii="Times New Roman" w:eastAsia="Times New Roman" w:hAnsi="Times New Roman" w:cs="David"/>
          <w:b/>
          <w:bCs/>
          <w:sz w:val="24"/>
          <w:szCs w:val="24"/>
          <w:rtl/>
          <w:lang w:eastAsia="he-IL"/>
          <w:rPrChange w:id="47" w:author="Ofir Tal" w:date="2021-02-21T09:19:00Z">
            <w:rPr>
              <w:rFonts w:ascii="Times New Roman" w:eastAsia="Times New Roman" w:hAnsi="Times New Roman" w:cs="David"/>
              <w:sz w:val="24"/>
              <w:szCs w:val="24"/>
              <w:rtl/>
              <w:lang w:eastAsia="he-IL"/>
            </w:rPr>
          </w:rPrChange>
        </w:rPr>
        <w:t xml:space="preserve"> בידי הממונה על </w:t>
      </w:r>
      <w:proofErr w:type="spellStart"/>
      <w:r w:rsidR="00AA1A89" w:rsidRPr="002E7FF1">
        <w:rPr>
          <w:rFonts w:ascii="Times New Roman" w:eastAsia="Times New Roman" w:hAnsi="Times New Roman" w:cs="David" w:hint="eastAsia"/>
          <w:b/>
          <w:bCs/>
          <w:sz w:val="24"/>
          <w:szCs w:val="24"/>
          <w:rtl/>
          <w:lang w:eastAsia="he-IL"/>
          <w:rPrChange w:id="48" w:author="Ofir Tal" w:date="2021-02-21T09:19:00Z">
            <w:rPr>
              <w:rFonts w:ascii="Times New Roman" w:eastAsia="Times New Roman" w:hAnsi="Times New Roman" w:cs="David" w:hint="eastAsia"/>
              <w:sz w:val="24"/>
              <w:szCs w:val="24"/>
              <w:rtl/>
              <w:lang w:eastAsia="he-IL"/>
            </w:rPr>
          </w:rPrChange>
        </w:rPr>
        <w:t>הגימלאות</w:t>
      </w:r>
      <w:proofErr w:type="spellEnd"/>
      <w:r w:rsidR="00AA1A89" w:rsidRPr="002E7FF1">
        <w:rPr>
          <w:rFonts w:ascii="Times New Roman" w:eastAsia="Times New Roman" w:hAnsi="Times New Roman" w:cs="David"/>
          <w:b/>
          <w:bCs/>
          <w:sz w:val="24"/>
          <w:szCs w:val="24"/>
          <w:rtl/>
          <w:lang w:eastAsia="he-IL"/>
          <w:rPrChange w:id="49"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0" w:author="Ofir Tal" w:date="2021-02-21T09:19:00Z">
            <w:rPr>
              <w:rFonts w:ascii="Times New Roman" w:eastAsia="Times New Roman" w:hAnsi="Times New Roman" w:cs="David" w:hint="eastAsia"/>
              <w:sz w:val="24"/>
              <w:szCs w:val="24"/>
              <w:rtl/>
              <w:lang w:eastAsia="he-IL"/>
            </w:rPr>
          </w:rPrChange>
        </w:rPr>
        <w:t>אלא</w:t>
      </w:r>
      <w:r w:rsidR="00AA1A89" w:rsidRPr="002E7FF1">
        <w:rPr>
          <w:rFonts w:ascii="Times New Roman" w:eastAsia="Times New Roman" w:hAnsi="Times New Roman" w:cs="David"/>
          <w:b/>
          <w:bCs/>
          <w:sz w:val="24"/>
          <w:szCs w:val="24"/>
          <w:rtl/>
          <w:lang w:eastAsia="he-IL"/>
          <w:rPrChange w:id="51"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2" w:author="Ofir Tal" w:date="2021-02-21T09:19:00Z">
            <w:rPr>
              <w:rFonts w:ascii="Times New Roman" w:eastAsia="Times New Roman" w:hAnsi="Times New Roman" w:cs="David" w:hint="eastAsia"/>
              <w:sz w:val="24"/>
              <w:szCs w:val="24"/>
              <w:rtl/>
              <w:lang w:eastAsia="he-IL"/>
            </w:rPr>
          </w:rPrChange>
        </w:rPr>
        <w:t>בידי</w:t>
      </w:r>
      <w:r w:rsidR="00AA1A89" w:rsidRPr="002E7FF1">
        <w:rPr>
          <w:rFonts w:ascii="Times New Roman" w:eastAsia="Times New Roman" w:hAnsi="Times New Roman" w:cs="David"/>
          <w:b/>
          <w:bCs/>
          <w:sz w:val="24"/>
          <w:szCs w:val="24"/>
          <w:rtl/>
          <w:lang w:eastAsia="he-IL"/>
          <w:rPrChange w:id="53"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4" w:author="Ofir Tal" w:date="2021-02-21T09:19:00Z">
            <w:rPr>
              <w:rFonts w:ascii="Times New Roman" w:eastAsia="Times New Roman" w:hAnsi="Times New Roman" w:cs="David" w:hint="eastAsia"/>
              <w:sz w:val="24"/>
              <w:szCs w:val="24"/>
              <w:rtl/>
              <w:lang w:eastAsia="he-IL"/>
            </w:rPr>
          </w:rPrChange>
        </w:rPr>
        <w:t>נציבות</w:t>
      </w:r>
      <w:r w:rsidR="00AA1A89" w:rsidRPr="002E7FF1">
        <w:rPr>
          <w:rFonts w:ascii="Times New Roman" w:eastAsia="Times New Roman" w:hAnsi="Times New Roman" w:cs="David"/>
          <w:b/>
          <w:bCs/>
          <w:sz w:val="24"/>
          <w:szCs w:val="24"/>
          <w:rtl/>
          <w:lang w:eastAsia="he-IL"/>
          <w:rPrChange w:id="55"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6" w:author="Ofir Tal" w:date="2021-02-21T09:19:00Z">
            <w:rPr>
              <w:rFonts w:ascii="Times New Roman" w:eastAsia="Times New Roman" w:hAnsi="Times New Roman" w:cs="David" w:hint="eastAsia"/>
              <w:sz w:val="24"/>
              <w:szCs w:val="24"/>
              <w:rtl/>
              <w:lang w:eastAsia="he-IL"/>
            </w:rPr>
          </w:rPrChange>
        </w:rPr>
        <w:t>שירות</w:t>
      </w:r>
      <w:r w:rsidR="00AA1A89" w:rsidRPr="002E7FF1">
        <w:rPr>
          <w:rFonts w:ascii="Times New Roman" w:eastAsia="Times New Roman" w:hAnsi="Times New Roman" w:cs="David"/>
          <w:b/>
          <w:bCs/>
          <w:sz w:val="24"/>
          <w:szCs w:val="24"/>
          <w:rtl/>
          <w:lang w:eastAsia="he-IL"/>
          <w:rPrChange w:id="57"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8" w:author="Ofir Tal" w:date="2021-02-21T09:19:00Z">
            <w:rPr>
              <w:rFonts w:ascii="Times New Roman" w:eastAsia="Times New Roman" w:hAnsi="Times New Roman" w:cs="David" w:hint="eastAsia"/>
              <w:sz w:val="24"/>
              <w:szCs w:val="24"/>
              <w:rtl/>
              <w:lang w:eastAsia="he-IL"/>
            </w:rPr>
          </w:rPrChange>
        </w:rPr>
        <w:t>המדינה</w:t>
      </w:r>
      <w:r w:rsidRPr="00D11200">
        <w:rPr>
          <w:rFonts w:ascii="Times New Roman" w:eastAsia="Times New Roman" w:hAnsi="Times New Roman" w:cs="David" w:hint="cs"/>
          <w:sz w:val="24"/>
          <w:szCs w:val="24"/>
          <w:rtl/>
          <w:lang w:eastAsia="he-IL"/>
        </w:rPr>
        <w:t xml:space="preserve">; </w:t>
      </w:r>
    </w:p>
    <w:p w:rsidR="00E24065" w:rsidRPr="00D11200" w:rsidRDefault="002B2049" w:rsidP="00A857D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del w:id="59" w:author="Ofir Tal" w:date="2021-02-21T09:19:00Z">
        <w:r w:rsidRPr="00D11200" w:rsidDel="00A857DA">
          <w:rPr>
            <w:rFonts w:ascii="Times New Roman" w:eastAsia="Times New Roman" w:hAnsi="Times New Roman" w:cs="David" w:hint="cs"/>
            <w:b/>
            <w:bCs/>
            <w:sz w:val="24"/>
            <w:szCs w:val="24"/>
            <w:rtl/>
            <w:lang w:eastAsia="he-IL"/>
          </w:rPr>
          <w:delText>בפועל</w:delText>
        </w:r>
        <w:r w:rsidRPr="00D11200" w:rsidDel="00A857DA">
          <w:rPr>
            <w:rFonts w:ascii="Times New Roman" w:eastAsia="Times New Roman" w:hAnsi="Times New Roman" w:cs="David"/>
            <w:b/>
            <w:bCs/>
            <w:sz w:val="24"/>
            <w:szCs w:val="24"/>
            <w:rtl/>
            <w:lang w:eastAsia="he-IL"/>
          </w:rPr>
          <w:delText xml:space="preserve"> </w:delText>
        </w:r>
        <w:r w:rsidRPr="00D11200" w:rsidDel="00A857DA">
          <w:rPr>
            <w:rFonts w:ascii="Times New Roman" w:eastAsia="Times New Roman" w:hAnsi="Times New Roman" w:cs="David" w:hint="cs"/>
            <w:b/>
            <w:bCs/>
            <w:sz w:val="24"/>
            <w:szCs w:val="24"/>
            <w:rtl/>
            <w:lang w:eastAsia="he-IL"/>
          </w:rPr>
          <w:delText>על</w:delText>
        </w:r>
      </w:del>
      <w:ins w:id="60" w:author="Ofir Tal" w:date="2021-02-21T09:19:00Z">
        <w:r w:rsidR="00A857DA">
          <w:rPr>
            <w:rFonts w:ascii="Times New Roman" w:eastAsia="Times New Roman" w:hAnsi="Times New Roman" w:cs="David" w:hint="cs"/>
            <w:b/>
            <w:bCs/>
            <w:sz w:val="24"/>
            <w:szCs w:val="24"/>
            <w:rtl/>
            <w:lang w:eastAsia="he-IL"/>
          </w:rPr>
          <w:t>בעניין</w:t>
        </w:r>
      </w:ins>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E24065" w:rsidRPr="00A857DA" w:rsidRDefault="00E24065">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Change w:id="61" w:author="Ofir Tal" w:date="2021-02-21T09:20:00Z">
            <w:rPr>
              <w:rFonts w:ascii="Times New Roman" w:eastAsia="Times New Roman" w:hAnsi="Times New Roman" w:cs="David"/>
              <w:sz w:val="24"/>
              <w:szCs w:val="24"/>
              <w:highlight w:val="green"/>
              <w:lang w:eastAsia="he-IL"/>
            </w:rPr>
          </w:rPrChange>
        </w:rPr>
        <w:pPrChange w:id="62" w:author="Ofir Tal" w:date="2021-02-21T09:20:00Z">
          <w:pPr>
            <w:numPr>
              <w:numId w:val="1"/>
            </w:numPr>
            <w:tabs>
              <w:tab w:val="left" w:pos="566"/>
              <w:tab w:val="num" w:pos="630"/>
            </w:tabs>
            <w:spacing w:after="200" w:line="360" w:lineRule="auto"/>
            <w:ind w:left="630" w:hanging="360"/>
            <w:jc w:val="both"/>
          </w:pPr>
        </w:pPrChange>
      </w:pPr>
      <w:r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Pr="00AA1A89">
        <w:rPr>
          <w:rFonts w:ascii="Times New Roman" w:eastAsia="Times New Roman" w:hAnsi="Times New Roman" w:cs="David" w:hint="cs"/>
          <w:sz w:val="24"/>
          <w:szCs w:val="24"/>
          <w:rtl/>
          <w:lang w:eastAsia="he-IL"/>
        </w:rPr>
        <w:t xml:space="preserve"> אינו ראוי ו</w:t>
      </w:r>
      <w:r w:rsidR="00D02C29" w:rsidRPr="00497442">
        <w:rPr>
          <w:rFonts w:ascii="Times New Roman" w:eastAsia="Times New Roman" w:hAnsi="Times New Roman" w:cs="David" w:hint="cs"/>
          <w:sz w:val="24"/>
          <w:szCs w:val="24"/>
          <w:rtl/>
          <w:lang w:eastAsia="he-IL"/>
        </w:rPr>
        <w:t xml:space="preserve">אף </w:t>
      </w:r>
      <w:r w:rsidRPr="00497442">
        <w:rPr>
          <w:rFonts w:ascii="Times New Roman" w:eastAsia="Times New Roman" w:hAnsi="Times New Roman" w:cs="David" w:hint="cs"/>
          <w:sz w:val="24"/>
          <w:szCs w:val="24"/>
          <w:rtl/>
          <w:lang w:eastAsia="he-IL"/>
        </w:rPr>
        <w:t>נגוע בחוסר תום לב</w:t>
      </w:r>
      <w:r w:rsidR="00D02C2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מעבר לכך</w:t>
      </w:r>
      <w:r w:rsidR="00D02C29" w:rsidRPr="00497442">
        <w:rPr>
          <w:rFonts w:ascii="Times New Roman" w:eastAsia="Times New Roman" w:hAnsi="Times New Roman" w:cs="David" w:hint="cs"/>
          <w:sz w:val="24"/>
          <w:szCs w:val="24"/>
          <w:rtl/>
          <w:lang w:eastAsia="he-IL"/>
        </w:rPr>
        <w:t>, וכאמור ברישא,</w:t>
      </w:r>
      <w:r w:rsidRPr="00497442">
        <w:rPr>
          <w:rFonts w:ascii="Times New Roman" w:eastAsia="Times New Roman" w:hAnsi="Times New Roman" w:cs="David" w:hint="cs"/>
          <w:sz w:val="24"/>
          <w:szCs w:val="24"/>
          <w:rtl/>
          <w:lang w:eastAsia="he-IL"/>
        </w:rPr>
        <w:t xml:space="preserve"> המשיבות </w:t>
      </w:r>
      <w:r w:rsidR="00D02C29" w:rsidRPr="00497442">
        <w:rPr>
          <w:rFonts w:ascii="Times New Roman" w:eastAsia="Times New Roman" w:hAnsi="Times New Roman" w:cs="David" w:hint="cs"/>
          <w:sz w:val="24"/>
          <w:szCs w:val="24"/>
          <w:rtl/>
          <w:lang w:eastAsia="he-IL"/>
        </w:rPr>
        <w:t xml:space="preserve">אינן </w:t>
      </w:r>
      <w:r w:rsidRPr="00497442">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w:t>
      </w:r>
      <w:r w:rsidR="00AA1A8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w:t>
      </w:r>
      <w:del w:id="63" w:author="Ofir Tal" w:date="2021-02-21T09:20:00Z">
        <w:r w:rsidR="005C70C2" w:rsidRPr="00A857DA" w:rsidDel="00A857DA">
          <w:rPr>
            <w:rFonts w:ascii="Times New Roman" w:eastAsia="Times New Roman" w:hAnsi="Times New Roman" w:cs="David" w:hint="cs"/>
            <w:sz w:val="24"/>
            <w:szCs w:val="24"/>
            <w:highlight w:val="green"/>
            <w:rtl/>
            <w:lang w:eastAsia="he-IL"/>
          </w:rPr>
          <w:delText>לא מצליח להבין ל</w:delText>
        </w:r>
        <w:r w:rsidR="009D131D" w:rsidRPr="00A857DA" w:rsidDel="00A857DA">
          <w:rPr>
            <w:rFonts w:ascii="Times New Roman" w:eastAsia="Times New Roman" w:hAnsi="Times New Roman" w:cs="David" w:hint="cs"/>
            <w:sz w:val="24"/>
            <w:szCs w:val="24"/>
            <w:highlight w:val="green"/>
            <w:rtl/>
            <w:lang w:eastAsia="he-IL"/>
          </w:rPr>
          <w:delText xml:space="preserve">מה לא לסיים את הפיסקא לפני המילים "אלא לכל היותר ...." </w:delText>
        </w:r>
        <w:r w:rsidR="00441A68" w:rsidRPr="00A857DA" w:rsidDel="00A857DA">
          <w:rPr>
            <w:rFonts w:ascii="Times New Roman" w:eastAsia="Times New Roman" w:hAnsi="Times New Roman" w:cs="David" w:hint="cs"/>
            <w:sz w:val="24"/>
            <w:szCs w:val="24"/>
            <w:highlight w:val="green"/>
            <w:rtl/>
            <w:lang w:eastAsia="he-IL"/>
          </w:rPr>
          <w:delText xml:space="preserve">(בהקשר זה, </w:delText>
        </w:r>
        <w:r w:rsidR="009D131D" w:rsidRPr="00A857DA" w:rsidDel="00A857DA">
          <w:rPr>
            <w:rFonts w:ascii="Times New Roman" w:eastAsia="Times New Roman" w:hAnsi="Times New Roman" w:cs="David" w:hint="cs"/>
            <w:sz w:val="24"/>
            <w:szCs w:val="24"/>
            <w:highlight w:val="green"/>
            <w:rtl/>
            <w:lang w:eastAsia="he-IL"/>
          </w:rPr>
          <w:delText xml:space="preserve">ר' </w:delText>
        </w:r>
        <w:r w:rsidR="00441A68" w:rsidRPr="00A857DA" w:rsidDel="00A857DA">
          <w:rPr>
            <w:rFonts w:ascii="Times New Roman" w:eastAsia="Times New Roman" w:hAnsi="Times New Roman" w:cs="David" w:hint="cs"/>
            <w:sz w:val="24"/>
            <w:szCs w:val="24"/>
            <w:highlight w:val="green"/>
            <w:rtl/>
            <w:lang w:eastAsia="he-IL"/>
          </w:rPr>
          <w:delText xml:space="preserve">גם </w:delText>
        </w:r>
        <w:r w:rsidR="009D131D" w:rsidRPr="00A857DA" w:rsidDel="00A857DA">
          <w:rPr>
            <w:rFonts w:ascii="Times New Roman" w:eastAsia="Times New Roman" w:hAnsi="Times New Roman" w:cs="David" w:hint="cs"/>
            <w:sz w:val="24"/>
            <w:szCs w:val="24"/>
            <w:highlight w:val="green"/>
            <w:rtl/>
            <w:lang w:eastAsia="he-IL"/>
          </w:rPr>
          <w:delText>הערתי לפיסקא 7 לקמן</w:delText>
        </w:r>
        <w:r w:rsidR="00441A68" w:rsidRPr="00A857DA" w:rsidDel="00A857DA">
          <w:rPr>
            <w:rFonts w:ascii="Times New Roman" w:eastAsia="Times New Roman" w:hAnsi="Times New Roman" w:cs="David"/>
            <w:sz w:val="24"/>
            <w:szCs w:val="24"/>
            <w:highlight w:val="cyan"/>
            <w:rtl/>
            <w:lang w:eastAsia="he-IL"/>
            <w:rPrChange w:id="64" w:author="Ofir Tal" w:date="2021-02-21T09:23:00Z">
              <w:rPr>
                <w:rFonts w:ascii="Times New Roman" w:eastAsia="Times New Roman" w:hAnsi="Times New Roman" w:cs="David"/>
                <w:sz w:val="24"/>
                <w:szCs w:val="24"/>
                <w:highlight w:val="green"/>
                <w:rtl/>
                <w:lang w:eastAsia="he-IL"/>
              </w:rPr>
            </w:rPrChange>
          </w:rPr>
          <w:delText>)</w:delText>
        </w:r>
      </w:del>
      <w:ins w:id="65" w:author="Ofir Tal" w:date="2021-02-21T09:21:00Z">
        <w:r w:rsidR="00A857DA" w:rsidRPr="00A857DA">
          <w:rPr>
            <w:rFonts w:ascii="Times New Roman" w:eastAsia="Times New Roman" w:hAnsi="Times New Roman" w:cs="David"/>
            <w:sz w:val="24"/>
            <w:szCs w:val="24"/>
            <w:highlight w:val="cyan"/>
            <w:rtl/>
            <w:lang w:eastAsia="he-IL"/>
            <w:rPrChange w:id="66" w:author="Ofir Tal" w:date="2021-02-21T09:23:00Z">
              <w:rPr>
                <w:rFonts w:ascii="Times New Roman" w:eastAsia="Times New Roman" w:hAnsi="Times New Roman" w:cs="David"/>
                <w:sz w:val="24"/>
                <w:szCs w:val="24"/>
                <w:rtl/>
                <w:lang w:eastAsia="he-IL"/>
              </w:rPr>
            </w:rPrChange>
          </w:rPr>
          <w:t xml:space="preserve"> </w:t>
        </w:r>
      </w:ins>
      <w:ins w:id="67" w:author="Ofir Tal" w:date="2021-02-21T09:23:00Z">
        <w:r w:rsidR="00A857DA">
          <w:rPr>
            <w:rFonts w:ascii="Times New Roman" w:eastAsia="Times New Roman" w:hAnsi="Times New Roman" w:cs="David" w:hint="cs"/>
            <w:sz w:val="24"/>
            <w:szCs w:val="24"/>
            <w:highlight w:val="cyan"/>
            <w:rtl/>
            <w:lang w:eastAsia="he-IL"/>
          </w:rPr>
          <w:t>הטענה ל</w:t>
        </w:r>
      </w:ins>
      <w:ins w:id="68" w:author="Ofir Tal" w:date="2021-02-21T09:21:00Z">
        <w:r w:rsidR="00A857DA" w:rsidRPr="00A857DA">
          <w:rPr>
            <w:rFonts w:ascii="Times New Roman" w:eastAsia="Times New Roman" w:hAnsi="Times New Roman" w:cs="David" w:hint="eastAsia"/>
            <w:sz w:val="24"/>
            <w:szCs w:val="24"/>
            <w:highlight w:val="cyan"/>
            <w:rtl/>
            <w:lang w:eastAsia="he-IL"/>
            <w:rPrChange w:id="69" w:author="Ofir Tal" w:date="2021-02-21T09:23:00Z">
              <w:rPr>
                <w:rFonts w:ascii="Times New Roman" w:eastAsia="Times New Roman" w:hAnsi="Times New Roman" w:cs="David" w:hint="eastAsia"/>
                <w:sz w:val="24"/>
                <w:szCs w:val="24"/>
                <w:rtl/>
                <w:lang w:eastAsia="he-IL"/>
              </w:rPr>
            </w:rPrChange>
          </w:rPr>
          <w:t>א</w:t>
        </w:r>
        <w:r w:rsidR="00A857DA" w:rsidRPr="00A857DA">
          <w:rPr>
            <w:rFonts w:ascii="Times New Roman" w:eastAsia="Times New Roman" w:hAnsi="Times New Roman" w:cs="David"/>
            <w:sz w:val="24"/>
            <w:szCs w:val="24"/>
            <w:highlight w:val="cyan"/>
            <w:rtl/>
            <w:lang w:eastAsia="he-IL"/>
            <w:rPrChange w:id="7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71" w:author="Ofir Tal" w:date="2021-02-21T09:23:00Z">
              <w:rPr>
                <w:rFonts w:ascii="Times New Roman" w:eastAsia="Times New Roman" w:hAnsi="Times New Roman" w:cs="David" w:hint="eastAsia"/>
                <w:sz w:val="24"/>
                <w:szCs w:val="24"/>
                <w:rtl/>
                <w:lang w:eastAsia="he-IL"/>
              </w:rPr>
            </w:rPrChange>
          </w:rPr>
          <w:t>ברור</w:t>
        </w:r>
      </w:ins>
      <w:ins w:id="72" w:author="Ofir Tal" w:date="2021-02-21T09:23:00Z">
        <w:r w:rsidR="00A857DA">
          <w:rPr>
            <w:rFonts w:ascii="Times New Roman" w:eastAsia="Times New Roman" w:hAnsi="Times New Roman" w:cs="David" w:hint="cs"/>
            <w:sz w:val="24"/>
            <w:szCs w:val="24"/>
            <w:highlight w:val="cyan"/>
            <w:rtl/>
            <w:lang w:eastAsia="he-IL"/>
          </w:rPr>
          <w:t>ה</w:t>
        </w:r>
      </w:ins>
      <w:ins w:id="73" w:author="Ofir Tal" w:date="2021-02-21T09:21:00Z">
        <w:r w:rsidR="00A857DA" w:rsidRPr="00A857DA">
          <w:rPr>
            <w:rFonts w:ascii="Times New Roman" w:eastAsia="Times New Roman" w:hAnsi="Times New Roman" w:cs="David"/>
            <w:sz w:val="24"/>
            <w:szCs w:val="24"/>
            <w:highlight w:val="cyan"/>
            <w:rtl/>
            <w:lang w:eastAsia="he-IL"/>
            <w:rPrChange w:id="74" w:author="Ofir Tal" w:date="2021-02-21T09:23:00Z">
              <w:rPr>
                <w:rFonts w:ascii="Times New Roman" w:eastAsia="Times New Roman" w:hAnsi="Times New Roman" w:cs="David"/>
                <w:sz w:val="24"/>
                <w:szCs w:val="24"/>
                <w:rtl/>
                <w:lang w:eastAsia="he-IL"/>
              </w:rPr>
            </w:rPrChange>
          </w:rPr>
          <w:t xml:space="preserve">, אבל כבר הסברתי שהמיקוד הוא בכך שהדיון אינו לגופו של עניין, אלא בשאלות של דחייה על הסף. </w:t>
        </w:r>
      </w:ins>
      <w:ins w:id="75" w:author="Ofir Tal" w:date="2021-02-21T09:22:00Z">
        <w:r w:rsidR="00A857DA" w:rsidRPr="00A857DA">
          <w:rPr>
            <w:rFonts w:ascii="Times New Roman" w:eastAsia="Times New Roman" w:hAnsi="Times New Roman" w:cs="David" w:hint="eastAsia"/>
            <w:sz w:val="24"/>
            <w:szCs w:val="24"/>
            <w:highlight w:val="cyan"/>
            <w:rtl/>
            <w:lang w:eastAsia="he-IL"/>
            <w:rPrChange w:id="76" w:author="Ofir Tal" w:date="2021-02-21T09:23:00Z">
              <w:rPr>
                <w:rFonts w:ascii="Times New Roman" w:eastAsia="Times New Roman" w:hAnsi="Times New Roman" w:cs="David" w:hint="eastAsia"/>
                <w:sz w:val="24"/>
                <w:szCs w:val="24"/>
                <w:rtl/>
                <w:lang w:eastAsia="he-IL"/>
              </w:rPr>
            </w:rPrChange>
          </w:rPr>
          <w:t>אני</w:t>
        </w:r>
        <w:r w:rsidR="00A857DA" w:rsidRPr="00A857DA">
          <w:rPr>
            <w:rFonts w:ascii="Times New Roman" w:eastAsia="Times New Roman" w:hAnsi="Times New Roman" w:cs="David"/>
            <w:sz w:val="24"/>
            <w:szCs w:val="24"/>
            <w:highlight w:val="cyan"/>
            <w:rtl/>
            <w:lang w:eastAsia="he-IL"/>
            <w:rPrChange w:id="7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78" w:author="Ofir Tal" w:date="2021-02-21T09:23:00Z">
              <w:rPr>
                <w:rFonts w:ascii="Times New Roman" w:eastAsia="Times New Roman" w:hAnsi="Times New Roman" w:cs="David" w:hint="eastAsia"/>
                <w:sz w:val="24"/>
                <w:szCs w:val="24"/>
                <w:rtl/>
                <w:lang w:eastAsia="he-IL"/>
              </w:rPr>
            </w:rPrChange>
          </w:rPr>
          <w:t>לא</w:t>
        </w:r>
        <w:r w:rsidR="00A857DA" w:rsidRPr="00A857DA">
          <w:rPr>
            <w:rFonts w:ascii="Times New Roman" w:eastAsia="Times New Roman" w:hAnsi="Times New Roman" w:cs="David"/>
            <w:sz w:val="24"/>
            <w:szCs w:val="24"/>
            <w:highlight w:val="cyan"/>
            <w:rtl/>
            <w:lang w:eastAsia="he-IL"/>
            <w:rPrChange w:id="7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0" w:author="Ofir Tal" w:date="2021-02-21T09:23:00Z">
              <w:rPr>
                <w:rFonts w:ascii="Times New Roman" w:eastAsia="Times New Roman" w:hAnsi="Times New Roman" w:cs="David" w:hint="eastAsia"/>
                <w:sz w:val="24"/>
                <w:szCs w:val="24"/>
                <w:rtl/>
                <w:lang w:eastAsia="he-IL"/>
              </w:rPr>
            </w:rPrChange>
          </w:rPr>
          <w:t>צריך</w:t>
        </w:r>
        <w:r w:rsidR="00A857DA" w:rsidRPr="00A857DA">
          <w:rPr>
            <w:rFonts w:ascii="Times New Roman" w:eastAsia="Times New Roman" w:hAnsi="Times New Roman" w:cs="David"/>
            <w:sz w:val="24"/>
            <w:szCs w:val="24"/>
            <w:highlight w:val="cyan"/>
            <w:rtl/>
            <w:lang w:eastAsia="he-IL"/>
            <w:rPrChange w:id="8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2" w:author="Ofir Tal" w:date="2021-02-21T09:23:00Z">
              <w:rPr>
                <w:rFonts w:ascii="Times New Roman" w:eastAsia="Times New Roman" w:hAnsi="Times New Roman" w:cs="David" w:hint="eastAsia"/>
                <w:sz w:val="24"/>
                <w:szCs w:val="24"/>
                <w:rtl/>
                <w:lang w:eastAsia="he-IL"/>
              </w:rPr>
            </w:rPrChange>
          </w:rPr>
          <w:t>לשכנע</w:t>
        </w:r>
        <w:r w:rsidR="00A857DA" w:rsidRPr="00A857DA">
          <w:rPr>
            <w:rFonts w:ascii="Times New Roman" w:eastAsia="Times New Roman" w:hAnsi="Times New Roman" w:cs="David"/>
            <w:sz w:val="24"/>
            <w:szCs w:val="24"/>
            <w:highlight w:val="cyan"/>
            <w:rtl/>
            <w:lang w:eastAsia="he-IL"/>
            <w:rPrChange w:id="8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4" w:author="Ofir Tal" w:date="2021-02-21T09:23:00Z">
              <w:rPr>
                <w:rFonts w:ascii="Times New Roman" w:eastAsia="Times New Roman" w:hAnsi="Times New Roman" w:cs="David" w:hint="eastAsia"/>
                <w:sz w:val="24"/>
                <w:szCs w:val="24"/>
                <w:rtl/>
                <w:lang w:eastAsia="he-IL"/>
              </w:rPr>
            </w:rPrChange>
          </w:rPr>
          <w:t>בנכונות</w:t>
        </w:r>
        <w:r w:rsidR="00A857DA" w:rsidRPr="00A857DA">
          <w:rPr>
            <w:rFonts w:ascii="Times New Roman" w:eastAsia="Times New Roman" w:hAnsi="Times New Roman" w:cs="David"/>
            <w:sz w:val="24"/>
            <w:szCs w:val="24"/>
            <w:highlight w:val="cyan"/>
            <w:rtl/>
            <w:lang w:eastAsia="he-IL"/>
            <w:rPrChange w:id="8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6" w:author="Ofir Tal" w:date="2021-02-21T09:23:00Z">
              <w:rPr>
                <w:rFonts w:ascii="Times New Roman" w:eastAsia="Times New Roman" w:hAnsi="Times New Roman" w:cs="David" w:hint="eastAsia"/>
                <w:sz w:val="24"/>
                <w:szCs w:val="24"/>
                <w:rtl/>
                <w:lang w:eastAsia="he-IL"/>
              </w:rPr>
            </w:rPrChange>
          </w:rPr>
          <w:t>הטענות</w:t>
        </w:r>
        <w:r w:rsidR="00A857DA" w:rsidRPr="00A857DA">
          <w:rPr>
            <w:rFonts w:ascii="Times New Roman" w:eastAsia="Times New Roman" w:hAnsi="Times New Roman" w:cs="David"/>
            <w:sz w:val="24"/>
            <w:szCs w:val="24"/>
            <w:highlight w:val="cyan"/>
            <w:rtl/>
            <w:lang w:eastAsia="he-IL"/>
            <w:rPrChange w:id="8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8" w:author="Ofir Tal" w:date="2021-02-21T09:23:00Z">
              <w:rPr>
                <w:rFonts w:ascii="Times New Roman" w:eastAsia="Times New Roman" w:hAnsi="Times New Roman" w:cs="David" w:hint="eastAsia"/>
                <w:sz w:val="24"/>
                <w:szCs w:val="24"/>
                <w:rtl/>
                <w:lang w:eastAsia="he-IL"/>
              </w:rPr>
            </w:rPrChange>
          </w:rPr>
          <w:t>אלא</w:t>
        </w:r>
        <w:r w:rsidR="00A857DA" w:rsidRPr="00A857DA">
          <w:rPr>
            <w:rFonts w:ascii="Times New Roman" w:eastAsia="Times New Roman" w:hAnsi="Times New Roman" w:cs="David"/>
            <w:sz w:val="24"/>
            <w:szCs w:val="24"/>
            <w:highlight w:val="cyan"/>
            <w:rtl/>
            <w:lang w:eastAsia="he-IL"/>
            <w:rPrChange w:id="8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0" w:author="Ofir Tal" w:date="2021-02-21T09:23:00Z">
              <w:rPr>
                <w:rFonts w:ascii="Times New Roman" w:eastAsia="Times New Roman" w:hAnsi="Times New Roman" w:cs="David" w:hint="eastAsia"/>
                <w:sz w:val="24"/>
                <w:szCs w:val="24"/>
                <w:rtl/>
                <w:lang w:eastAsia="he-IL"/>
              </w:rPr>
            </w:rPrChange>
          </w:rPr>
          <w:t>רק</w:t>
        </w:r>
        <w:r w:rsidR="00A857DA" w:rsidRPr="00A857DA">
          <w:rPr>
            <w:rFonts w:ascii="Times New Roman" w:eastAsia="Times New Roman" w:hAnsi="Times New Roman" w:cs="David"/>
            <w:sz w:val="24"/>
            <w:szCs w:val="24"/>
            <w:highlight w:val="cyan"/>
            <w:rtl/>
            <w:lang w:eastAsia="he-IL"/>
            <w:rPrChange w:id="9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2" w:author="Ofir Tal" w:date="2021-02-21T09:23:00Z">
              <w:rPr>
                <w:rFonts w:ascii="Times New Roman" w:eastAsia="Times New Roman" w:hAnsi="Times New Roman" w:cs="David" w:hint="eastAsia"/>
                <w:sz w:val="24"/>
                <w:szCs w:val="24"/>
                <w:rtl/>
                <w:lang w:eastAsia="he-IL"/>
              </w:rPr>
            </w:rPrChange>
          </w:rPr>
          <w:t>לשכנע</w:t>
        </w:r>
        <w:r w:rsidR="00A857DA" w:rsidRPr="00A857DA">
          <w:rPr>
            <w:rFonts w:ascii="Times New Roman" w:eastAsia="Times New Roman" w:hAnsi="Times New Roman" w:cs="David"/>
            <w:sz w:val="24"/>
            <w:szCs w:val="24"/>
            <w:highlight w:val="cyan"/>
            <w:rtl/>
            <w:lang w:eastAsia="he-IL"/>
            <w:rPrChange w:id="9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4" w:author="Ofir Tal" w:date="2021-02-21T09:23:00Z">
              <w:rPr>
                <w:rFonts w:ascii="Times New Roman" w:eastAsia="Times New Roman" w:hAnsi="Times New Roman" w:cs="David" w:hint="eastAsia"/>
                <w:sz w:val="24"/>
                <w:szCs w:val="24"/>
                <w:rtl/>
                <w:lang w:eastAsia="he-IL"/>
              </w:rPr>
            </w:rPrChange>
          </w:rPr>
          <w:t>שהטענות</w:t>
        </w:r>
        <w:r w:rsidR="00A857DA" w:rsidRPr="00A857DA">
          <w:rPr>
            <w:rFonts w:ascii="Times New Roman" w:eastAsia="Times New Roman" w:hAnsi="Times New Roman" w:cs="David"/>
            <w:sz w:val="24"/>
            <w:szCs w:val="24"/>
            <w:highlight w:val="cyan"/>
            <w:rtl/>
            <w:lang w:eastAsia="he-IL"/>
            <w:rPrChange w:id="9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6" w:author="Ofir Tal" w:date="2021-02-21T09:23:00Z">
              <w:rPr>
                <w:rFonts w:ascii="Times New Roman" w:eastAsia="Times New Roman" w:hAnsi="Times New Roman" w:cs="David" w:hint="eastAsia"/>
                <w:sz w:val="24"/>
                <w:szCs w:val="24"/>
                <w:rtl/>
                <w:lang w:eastAsia="he-IL"/>
              </w:rPr>
            </w:rPrChange>
          </w:rPr>
          <w:t>ראויות</w:t>
        </w:r>
        <w:r w:rsidR="00A857DA" w:rsidRPr="00A857DA">
          <w:rPr>
            <w:rFonts w:ascii="Times New Roman" w:eastAsia="Times New Roman" w:hAnsi="Times New Roman" w:cs="David"/>
            <w:sz w:val="24"/>
            <w:szCs w:val="24"/>
            <w:highlight w:val="cyan"/>
            <w:rtl/>
            <w:lang w:eastAsia="he-IL"/>
            <w:rPrChange w:id="9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8" w:author="Ofir Tal" w:date="2021-02-21T09:23:00Z">
              <w:rPr>
                <w:rFonts w:ascii="Times New Roman" w:eastAsia="Times New Roman" w:hAnsi="Times New Roman" w:cs="David" w:hint="eastAsia"/>
                <w:sz w:val="24"/>
                <w:szCs w:val="24"/>
                <w:rtl/>
                <w:lang w:eastAsia="he-IL"/>
              </w:rPr>
            </w:rPrChange>
          </w:rPr>
          <w:t>לדיון</w:t>
        </w:r>
        <w:r w:rsidR="00A857DA" w:rsidRPr="00A857DA">
          <w:rPr>
            <w:rFonts w:ascii="Times New Roman" w:eastAsia="Times New Roman" w:hAnsi="Times New Roman" w:cs="David"/>
            <w:sz w:val="24"/>
            <w:szCs w:val="24"/>
            <w:highlight w:val="cyan"/>
            <w:rtl/>
            <w:lang w:eastAsia="he-IL"/>
            <w:rPrChange w:id="9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0" w:author="Ofir Tal" w:date="2021-02-21T09:23:00Z">
              <w:rPr>
                <w:rFonts w:ascii="Times New Roman" w:eastAsia="Times New Roman" w:hAnsi="Times New Roman" w:cs="David" w:hint="eastAsia"/>
                <w:sz w:val="24"/>
                <w:szCs w:val="24"/>
                <w:rtl/>
                <w:lang w:eastAsia="he-IL"/>
              </w:rPr>
            </w:rPrChange>
          </w:rPr>
          <w:t>ולא</w:t>
        </w:r>
        <w:r w:rsidR="00A857DA" w:rsidRPr="00A857DA">
          <w:rPr>
            <w:rFonts w:ascii="Times New Roman" w:eastAsia="Times New Roman" w:hAnsi="Times New Roman" w:cs="David"/>
            <w:sz w:val="24"/>
            <w:szCs w:val="24"/>
            <w:highlight w:val="cyan"/>
            <w:rtl/>
            <w:lang w:eastAsia="he-IL"/>
            <w:rPrChange w:id="10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2" w:author="Ofir Tal" w:date="2021-02-21T09:23:00Z">
              <w:rPr>
                <w:rFonts w:ascii="Times New Roman" w:eastAsia="Times New Roman" w:hAnsi="Times New Roman" w:cs="David" w:hint="eastAsia"/>
                <w:sz w:val="24"/>
                <w:szCs w:val="24"/>
                <w:rtl/>
                <w:lang w:eastAsia="he-IL"/>
              </w:rPr>
            </w:rPrChange>
          </w:rPr>
          <w:t>לסילוק</w:t>
        </w:r>
        <w:r w:rsidR="00A857DA" w:rsidRPr="00A857DA">
          <w:rPr>
            <w:rFonts w:ascii="Times New Roman" w:eastAsia="Times New Roman" w:hAnsi="Times New Roman" w:cs="David"/>
            <w:sz w:val="24"/>
            <w:szCs w:val="24"/>
            <w:highlight w:val="cyan"/>
            <w:rtl/>
            <w:lang w:eastAsia="he-IL"/>
            <w:rPrChange w:id="10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4" w:author="Ofir Tal" w:date="2021-02-21T09:23:00Z">
              <w:rPr>
                <w:rFonts w:ascii="Times New Roman" w:eastAsia="Times New Roman" w:hAnsi="Times New Roman" w:cs="David" w:hint="eastAsia"/>
                <w:sz w:val="24"/>
                <w:szCs w:val="24"/>
                <w:rtl/>
                <w:lang w:eastAsia="he-IL"/>
              </w:rPr>
            </w:rPrChange>
          </w:rPr>
          <w:t>על</w:t>
        </w:r>
        <w:r w:rsidR="00A857DA" w:rsidRPr="00A857DA">
          <w:rPr>
            <w:rFonts w:ascii="Times New Roman" w:eastAsia="Times New Roman" w:hAnsi="Times New Roman" w:cs="David"/>
            <w:sz w:val="24"/>
            <w:szCs w:val="24"/>
            <w:highlight w:val="cyan"/>
            <w:rtl/>
            <w:lang w:eastAsia="he-IL"/>
            <w:rPrChange w:id="10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6" w:author="Ofir Tal" w:date="2021-02-21T09:23:00Z">
              <w:rPr>
                <w:rFonts w:ascii="Times New Roman" w:eastAsia="Times New Roman" w:hAnsi="Times New Roman" w:cs="David" w:hint="eastAsia"/>
                <w:sz w:val="24"/>
                <w:szCs w:val="24"/>
                <w:rtl/>
                <w:lang w:eastAsia="he-IL"/>
              </w:rPr>
            </w:rPrChange>
          </w:rPr>
          <w:t>הסף</w:t>
        </w:r>
        <w:r w:rsidR="00A857DA" w:rsidRPr="00A857DA">
          <w:rPr>
            <w:rFonts w:ascii="Times New Roman" w:eastAsia="Times New Roman" w:hAnsi="Times New Roman" w:cs="David"/>
            <w:sz w:val="24"/>
            <w:szCs w:val="24"/>
            <w:highlight w:val="cyan"/>
            <w:rtl/>
            <w:lang w:eastAsia="he-IL"/>
            <w:rPrChange w:id="10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8" w:author="Ofir Tal" w:date="2021-02-21T09:23:00Z">
              <w:rPr>
                <w:rFonts w:ascii="Times New Roman" w:eastAsia="Times New Roman" w:hAnsi="Times New Roman" w:cs="David" w:hint="eastAsia"/>
                <w:sz w:val="24"/>
                <w:szCs w:val="24"/>
                <w:rtl/>
                <w:lang w:eastAsia="he-IL"/>
              </w:rPr>
            </w:rPrChange>
          </w:rPr>
          <w:t>זה</w:t>
        </w:r>
        <w:r w:rsidR="00A857DA" w:rsidRPr="00A857DA">
          <w:rPr>
            <w:rFonts w:ascii="Times New Roman" w:eastAsia="Times New Roman" w:hAnsi="Times New Roman" w:cs="David"/>
            <w:sz w:val="24"/>
            <w:szCs w:val="24"/>
            <w:highlight w:val="cyan"/>
            <w:rtl/>
            <w:lang w:eastAsia="he-IL"/>
            <w:rPrChange w:id="10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0" w:author="Ofir Tal" w:date="2021-02-21T09:23:00Z">
              <w:rPr>
                <w:rFonts w:ascii="Times New Roman" w:eastAsia="Times New Roman" w:hAnsi="Times New Roman" w:cs="David" w:hint="eastAsia"/>
                <w:sz w:val="24"/>
                <w:szCs w:val="24"/>
                <w:rtl/>
                <w:lang w:eastAsia="he-IL"/>
              </w:rPr>
            </w:rPrChange>
          </w:rPr>
          <w:t>רף</w:t>
        </w:r>
        <w:r w:rsidR="00A857DA" w:rsidRPr="00A857DA">
          <w:rPr>
            <w:rFonts w:ascii="Times New Roman" w:eastAsia="Times New Roman" w:hAnsi="Times New Roman" w:cs="David"/>
            <w:sz w:val="24"/>
            <w:szCs w:val="24"/>
            <w:highlight w:val="cyan"/>
            <w:rtl/>
            <w:lang w:eastAsia="he-IL"/>
            <w:rPrChange w:id="11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2" w:author="Ofir Tal" w:date="2021-02-21T09:23:00Z">
              <w:rPr>
                <w:rFonts w:ascii="Times New Roman" w:eastAsia="Times New Roman" w:hAnsi="Times New Roman" w:cs="David" w:hint="eastAsia"/>
                <w:sz w:val="24"/>
                <w:szCs w:val="24"/>
                <w:rtl/>
                <w:lang w:eastAsia="he-IL"/>
              </w:rPr>
            </w:rPrChange>
          </w:rPr>
          <w:t>נמוך</w:t>
        </w:r>
        <w:r w:rsidR="00A857DA" w:rsidRPr="00A857DA">
          <w:rPr>
            <w:rFonts w:ascii="Times New Roman" w:eastAsia="Times New Roman" w:hAnsi="Times New Roman" w:cs="David"/>
            <w:sz w:val="24"/>
            <w:szCs w:val="24"/>
            <w:highlight w:val="cyan"/>
            <w:rtl/>
            <w:lang w:eastAsia="he-IL"/>
            <w:rPrChange w:id="11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4" w:author="Ofir Tal" w:date="2021-02-21T09:23:00Z">
              <w:rPr>
                <w:rFonts w:ascii="Times New Roman" w:eastAsia="Times New Roman" w:hAnsi="Times New Roman" w:cs="David" w:hint="eastAsia"/>
                <w:sz w:val="24"/>
                <w:szCs w:val="24"/>
                <w:rtl/>
                <w:lang w:eastAsia="he-IL"/>
              </w:rPr>
            </w:rPrChange>
          </w:rPr>
          <w:t>יותר</w:t>
        </w:r>
        <w:r w:rsidR="00A857DA" w:rsidRPr="00A857DA">
          <w:rPr>
            <w:rFonts w:ascii="Times New Roman" w:eastAsia="Times New Roman" w:hAnsi="Times New Roman" w:cs="David"/>
            <w:sz w:val="24"/>
            <w:szCs w:val="24"/>
            <w:highlight w:val="cyan"/>
            <w:rtl/>
            <w:lang w:eastAsia="he-IL"/>
            <w:rPrChange w:id="11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6" w:author="Ofir Tal" w:date="2021-02-21T09:23:00Z">
              <w:rPr>
                <w:rFonts w:ascii="Times New Roman" w:eastAsia="Times New Roman" w:hAnsi="Times New Roman" w:cs="David" w:hint="eastAsia"/>
                <w:sz w:val="24"/>
                <w:szCs w:val="24"/>
                <w:rtl/>
                <w:lang w:eastAsia="he-IL"/>
              </w:rPr>
            </w:rPrChange>
          </w:rPr>
          <w:t>ש</w:t>
        </w:r>
      </w:ins>
      <w:ins w:id="117" w:author="Ofir Tal" w:date="2021-02-21T09:23:00Z">
        <w:r w:rsidR="00A857DA" w:rsidRPr="00A857DA">
          <w:rPr>
            <w:rFonts w:ascii="Times New Roman" w:eastAsia="Times New Roman" w:hAnsi="Times New Roman" w:cs="David" w:hint="eastAsia"/>
            <w:sz w:val="24"/>
            <w:szCs w:val="24"/>
            <w:highlight w:val="cyan"/>
            <w:rtl/>
            <w:lang w:eastAsia="he-IL"/>
            <w:rPrChange w:id="118" w:author="Ofir Tal" w:date="2021-02-21T09:23:00Z">
              <w:rPr>
                <w:rFonts w:ascii="Times New Roman" w:eastAsia="Times New Roman" w:hAnsi="Times New Roman" w:cs="David" w:hint="eastAsia"/>
                <w:sz w:val="24"/>
                <w:szCs w:val="24"/>
                <w:rtl/>
                <w:lang w:eastAsia="he-IL"/>
              </w:rPr>
            </w:rPrChange>
          </w:rPr>
          <w:t>יותר</w:t>
        </w:r>
        <w:r w:rsidR="00A857DA" w:rsidRPr="00A857DA">
          <w:rPr>
            <w:rFonts w:ascii="Times New Roman" w:eastAsia="Times New Roman" w:hAnsi="Times New Roman" w:cs="David"/>
            <w:sz w:val="24"/>
            <w:szCs w:val="24"/>
            <w:highlight w:val="cyan"/>
            <w:rtl/>
            <w:lang w:eastAsia="he-IL"/>
            <w:rPrChange w:id="119" w:author="Ofir Tal" w:date="2021-02-21T09:23:00Z">
              <w:rPr>
                <w:rFonts w:ascii="Times New Roman" w:eastAsia="Times New Roman" w:hAnsi="Times New Roman" w:cs="David"/>
                <w:sz w:val="24"/>
                <w:szCs w:val="24"/>
                <w:rtl/>
                <w:lang w:eastAsia="he-IL"/>
              </w:rPr>
            </w:rPrChange>
          </w:rPr>
          <w:t xml:space="preserve"> </w:t>
        </w:r>
      </w:ins>
      <w:ins w:id="120" w:author="Ofir Tal" w:date="2021-02-21T09:22:00Z">
        <w:r w:rsidR="00A857DA" w:rsidRPr="00A857DA">
          <w:rPr>
            <w:rFonts w:ascii="Times New Roman" w:eastAsia="Times New Roman" w:hAnsi="Times New Roman" w:cs="David" w:hint="eastAsia"/>
            <w:sz w:val="24"/>
            <w:szCs w:val="24"/>
            <w:highlight w:val="cyan"/>
            <w:rtl/>
            <w:lang w:eastAsia="he-IL"/>
            <w:rPrChange w:id="121" w:author="Ofir Tal" w:date="2021-02-21T09:23:00Z">
              <w:rPr>
                <w:rFonts w:ascii="Times New Roman" w:eastAsia="Times New Roman" w:hAnsi="Times New Roman" w:cs="David" w:hint="eastAsia"/>
                <w:sz w:val="24"/>
                <w:szCs w:val="24"/>
                <w:rtl/>
                <w:lang w:eastAsia="he-IL"/>
              </w:rPr>
            </w:rPrChange>
          </w:rPr>
          <w:t>קל</w:t>
        </w:r>
        <w:r w:rsidR="00A857DA" w:rsidRPr="00A857DA">
          <w:rPr>
            <w:rFonts w:ascii="Times New Roman" w:eastAsia="Times New Roman" w:hAnsi="Times New Roman" w:cs="David"/>
            <w:sz w:val="24"/>
            <w:szCs w:val="24"/>
            <w:highlight w:val="cyan"/>
            <w:rtl/>
            <w:lang w:eastAsia="he-IL"/>
            <w:rPrChange w:id="12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3" w:author="Ofir Tal" w:date="2021-02-21T09:23:00Z">
              <w:rPr>
                <w:rFonts w:ascii="Times New Roman" w:eastAsia="Times New Roman" w:hAnsi="Times New Roman" w:cs="David" w:hint="eastAsia"/>
                <w:sz w:val="24"/>
                <w:szCs w:val="24"/>
                <w:rtl/>
                <w:lang w:eastAsia="he-IL"/>
              </w:rPr>
            </w:rPrChange>
          </w:rPr>
          <w:t>יהיה</w:t>
        </w:r>
        <w:r w:rsidR="00A857DA" w:rsidRPr="00A857DA">
          <w:rPr>
            <w:rFonts w:ascii="Times New Roman" w:eastAsia="Times New Roman" w:hAnsi="Times New Roman" w:cs="David"/>
            <w:sz w:val="24"/>
            <w:szCs w:val="24"/>
            <w:highlight w:val="cyan"/>
            <w:rtl/>
            <w:lang w:eastAsia="he-IL"/>
            <w:rPrChange w:id="12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5" w:author="Ofir Tal" w:date="2021-02-21T09:23:00Z">
              <w:rPr>
                <w:rFonts w:ascii="Times New Roman" w:eastAsia="Times New Roman" w:hAnsi="Times New Roman" w:cs="David" w:hint="eastAsia"/>
                <w:sz w:val="24"/>
                <w:szCs w:val="24"/>
                <w:rtl/>
                <w:lang w:eastAsia="he-IL"/>
              </w:rPr>
            </w:rPrChange>
          </w:rPr>
          <w:t>לעבור</w:t>
        </w:r>
        <w:r w:rsidR="00A857DA" w:rsidRPr="00A857DA">
          <w:rPr>
            <w:rFonts w:ascii="Times New Roman" w:eastAsia="Times New Roman" w:hAnsi="Times New Roman" w:cs="David"/>
            <w:sz w:val="24"/>
            <w:szCs w:val="24"/>
            <w:highlight w:val="cyan"/>
            <w:rtl/>
            <w:lang w:eastAsia="he-IL"/>
            <w:rPrChange w:id="12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7" w:author="Ofir Tal" w:date="2021-02-21T09:23:00Z">
              <w:rPr>
                <w:rFonts w:ascii="Times New Roman" w:eastAsia="Times New Roman" w:hAnsi="Times New Roman" w:cs="David" w:hint="eastAsia"/>
                <w:sz w:val="24"/>
                <w:szCs w:val="24"/>
                <w:rtl/>
                <w:lang w:eastAsia="he-IL"/>
              </w:rPr>
            </w:rPrChange>
          </w:rPr>
          <w:t>אותו</w:t>
        </w:r>
      </w:ins>
      <w:ins w:id="128" w:author="Ofir Tal" w:date="2021-02-21T09:23:00Z">
        <w:r w:rsidR="00A857DA" w:rsidRPr="00A857DA">
          <w:rPr>
            <w:rFonts w:ascii="Times New Roman" w:eastAsia="Times New Roman" w:hAnsi="Times New Roman" w:cs="David"/>
            <w:sz w:val="24"/>
            <w:szCs w:val="24"/>
            <w:highlight w:val="cyan"/>
            <w:rtl/>
            <w:lang w:eastAsia="he-IL"/>
            <w:rPrChange w:id="12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0" w:author="Ofir Tal" w:date="2021-02-21T09:23:00Z">
              <w:rPr>
                <w:rFonts w:ascii="Times New Roman" w:eastAsia="Times New Roman" w:hAnsi="Times New Roman" w:cs="David" w:hint="eastAsia"/>
                <w:sz w:val="24"/>
                <w:szCs w:val="24"/>
                <w:rtl/>
                <w:lang w:eastAsia="he-IL"/>
              </w:rPr>
            </w:rPrChange>
          </w:rPr>
          <w:t>לא</w:t>
        </w:r>
        <w:r w:rsidR="00A857DA" w:rsidRPr="00A857DA">
          <w:rPr>
            <w:rFonts w:ascii="Times New Roman" w:eastAsia="Times New Roman" w:hAnsi="Times New Roman" w:cs="David"/>
            <w:sz w:val="24"/>
            <w:szCs w:val="24"/>
            <w:highlight w:val="cyan"/>
            <w:rtl/>
            <w:lang w:eastAsia="he-IL"/>
            <w:rPrChange w:id="13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2" w:author="Ofir Tal" w:date="2021-02-21T09:23:00Z">
              <w:rPr>
                <w:rFonts w:ascii="Times New Roman" w:eastAsia="Times New Roman" w:hAnsi="Times New Roman" w:cs="David" w:hint="eastAsia"/>
                <w:sz w:val="24"/>
                <w:szCs w:val="24"/>
                <w:rtl/>
                <w:lang w:eastAsia="he-IL"/>
              </w:rPr>
            </w:rPrChange>
          </w:rPr>
          <w:t>אחזור</w:t>
        </w:r>
        <w:r w:rsidR="00A857DA" w:rsidRPr="00A857DA">
          <w:rPr>
            <w:rFonts w:ascii="Times New Roman" w:eastAsia="Times New Roman" w:hAnsi="Times New Roman" w:cs="David"/>
            <w:sz w:val="24"/>
            <w:szCs w:val="24"/>
            <w:highlight w:val="cyan"/>
            <w:rtl/>
            <w:lang w:eastAsia="he-IL"/>
            <w:rPrChange w:id="13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4" w:author="Ofir Tal" w:date="2021-02-21T09:23:00Z">
              <w:rPr>
                <w:rFonts w:ascii="Times New Roman" w:eastAsia="Times New Roman" w:hAnsi="Times New Roman" w:cs="David" w:hint="eastAsia"/>
                <w:sz w:val="24"/>
                <w:szCs w:val="24"/>
                <w:rtl/>
                <w:lang w:eastAsia="he-IL"/>
              </w:rPr>
            </w:rPrChange>
          </w:rPr>
          <w:t>על</w:t>
        </w:r>
        <w:r w:rsidR="00A857DA" w:rsidRPr="00A857DA">
          <w:rPr>
            <w:rFonts w:ascii="Times New Roman" w:eastAsia="Times New Roman" w:hAnsi="Times New Roman" w:cs="David"/>
            <w:sz w:val="24"/>
            <w:szCs w:val="24"/>
            <w:highlight w:val="cyan"/>
            <w:rtl/>
            <w:lang w:eastAsia="he-IL"/>
            <w:rPrChange w:id="13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6" w:author="Ofir Tal" w:date="2021-02-21T09:23:00Z">
              <w:rPr>
                <w:rFonts w:ascii="Times New Roman" w:eastAsia="Times New Roman" w:hAnsi="Times New Roman" w:cs="David" w:hint="eastAsia"/>
                <w:sz w:val="24"/>
                <w:szCs w:val="24"/>
                <w:rtl/>
                <w:lang w:eastAsia="he-IL"/>
              </w:rPr>
            </w:rPrChange>
          </w:rPr>
          <w:t>הדברים</w:t>
        </w:r>
        <w:r w:rsidR="00A857DA" w:rsidRPr="00A857DA">
          <w:rPr>
            <w:rFonts w:ascii="Times New Roman" w:eastAsia="Times New Roman" w:hAnsi="Times New Roman" w:cs="David"/>
            <w:sz w:val="24"/>
            <w:szCs w:val="24"/>
            <w:highlight w:val="cyan"/>
            <w:rtl/>
            <w:lang w:eastAsia="he-IL"/>
            <w:rPrChange w:id="13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8" w:author="Ofir Tal" w:date="2021-02-21T09:23:00Z">
              <w:rPr>
                <w:rFonts w:ascii="Times New Roman" w:eastAsia="Times New Roman" w:hAnsi="Times New Roman" w:cs="David" w:hint="eastAsia"/>
                <w:sz w:val="24"/>
                <w:szCs w:val="24"/>
                <w:rtl/>
                <w:lang w:eastAsia="he-IL"/>
              </w:rPr>
            </w:rPrChange>
          </w:rPr>
          <w:t>פעם</w:t>
        </w:r>
        <w:r w:rsidR="00A857DA" w:rsidRPr="00A857DA">
          <w:rPr>
            <w:rFonts w:ascii="Times New Roman" w:eastAsia="Times New Roman" w:hAnsi="Times New Roman" w:cs="David"/>
            <w:sz w:val="24"/>
            <w:szCs w:val="24"/>
            <w:highlight w:val="cyan"/>
            <w:rtl/>
            <w:lang w:eastAsia="he-IL"/>
            <w:rPrChange w:id="139"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40" w:author="Ofir Tal" w:date="2021-02-21T09:23:00Z">
              <w:rPr>
                <w:rFonts w:ascii="Times New Roman" w:eastAsia="Times New Roman" w:hAnsi="Times New Roman" w:cs="David" w:hint="eastAsia"/>
                <w:sz w:val="24"/>
                <w:szCs w:val="24"/>
                <w:rtl/>
                <w:lang w:eastAsia="he-IL"/>
              </w:rPr>
            </w:rPrChange>
          </w:rPr>
          <w:t>נוספת</w:t>
        </w:r>
      </w:ins>
      <w:del w:id="141" w:author="Ofir Tal" w:date="2021-02-21T09:20:00Z">
        <w:r w:rsidR="005C70C2" w:rsidRPr="00A857DA" w:rsidDel="00A857DA">
          <w:rPr>
            <w:rFonts w:ascii="Times New Roman" w:eastAsia="Times New Roman" w:hAnsi="Times New Roman" w:cs="David"/>
            <w:sz w:val="24"/>
            <w:szCs w:val="24"/>
            <w:rtl/>
            <w:lang w:eastAsia="he-IL"/>
            <w:rPrChange w:id="142" w:author="Ofir Tal" w:date="2021-02-21T09:20:00Z">
              <w:rPr>
                <w:rFonts w:ascii="Times New Roman" w:eastAsia="Times New Roman" w:hAnsi="Times New Roman" w:cs="David"/>
                <w:sz w:val="24"/>
                <w:szCs w:val="24"/>
                <w:highlight w:val="green"/>
                <w:rtl/>
                <w:lang w:eastAsia="he-IL"/>
              </w:rPr>
            </w:rPrChange>
          </w:rPr>
          <w:delText xml:space="preserve"> </w:delText>
        </w:r>
      </w:del>
    </w:p>
    <w:p w:rsidR="002E4796" w:rsidRPr="00AA1A89" w:rsidRDefault="00D02C29" w:rsidP="00A857DA">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w:t>
      </w:r>
      <w:del w:id="143" w:author="Ofir Tal" w:date="2021-02-21T09:23:00Z">
        <w:r w:rsidDel="00A857DA">
          <w:rPr>
            <w:rFonts w:ascii="Times New Roman" w:eastAsia="Times New Roman" w:hAnsi="Times New Roman" w:cs="David" w:hint="cs"/>
            <w:sz w:val="24"/>
            <w:szCs w:val="24"/>
            <w:rtl/>
            <w:lang w:eastAsia="he-IL"/>
          </w:rPr>
          <w:delText xml:space="preserve">על </w:delText>
        </w:r>
      </w:del>
      <w:r w:rsidR="002E4796">
        <w:rPr>
          <w:rFonts w:ascii="Times New Roman" w:eastAsia="Times New Roman" w:hAnsi="Times New Roman" w:cs="David" w:hint="cs"/>
          <w:sz w:val="24"/>
          <w:szCs w:val="24"/>
          <w:rtl/>
          <w:lang w:eastAsia="he-IL"/>
        </w:rPr>
        <w:t>על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A4BE9"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EA4BE9">
        <w:rPr>
          <w:rFonts w:ascii="Times New Roman" w:eastAsia="Times New Roman" w:hAnsi="Times New Roman" w:cs="David" w:hint="eastAsia"/>
          <w:sz w:val="24"/>
          <w:szCs w:val="24"/>
          <w:rtl/>
          <w:lang w:eastAsia="he-IL"/>
        </w:rPr>
        <w:t>להבהיר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האמור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בהם</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ולחדד</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הטענות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בהקשר</w:t>
      </w:r>
      <w:r w:rsidRPr="00EA4BE9">
        <w:rPr>
          <w:rFonts w:ascii="Times New Roman" w:eastAsia="Times New Roman" w:hAnsi="Times New Roman" w:cs="David" w:hint="cs"/>
          <w:sz w:val="24"/>
          <w:szCs w:val="24"/>
          <w:rtl/>
          <w:lang w:eastAsia="he-IL"/>
        </w:rPr>
        <w:t>ים הנוגעים להכרעה בסוגיית נוסחת החישוב</w:t>
      </w:r>
      <w:r w:rsidR="00E24065" w:rsidRPr="00EA4BE9">
        <w:rPr>
          <w:rFonts w:ascii="Times New Roman" w:eastAsia="Times New Roman" w:hAnsi="Times New Roman" w:cs="David" w:hint="cs"/>
          <w:sz w:val="24"/>
          <w:szCs w:val="24"/>
          <w:rtl/>
          <w:lang w:eastAsia="he-IL"/>
        </w:rPr>
        <w:t xml:space="preserve">:  </w:t>
      </w:r>
    </w:p>
    <w:p w:rsidR="002E4796" w:rsidRPr="00EA4BE9" w:rsidRDefault="002E4796" w:rsidP="00EA4BE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cs"/>
          <w:sz w:val="24"/>
          <w:szCs w:val="24"/>
          <w:u w:val="single"/>
          <w:rtl/>
        </w:rPr>
        <w:t>ראשית</w:t>
      </w:r>
      <w:r w:rsidRPr="00EA4BE9">
        <w:rPr>
          <w:rFonts w:cs="David"/>
          <w:sz w:val="24"/>
          <w:szCs w:val="24"/>
          <w:rtl/>
        </w:rPr>
        <w:t xml:space="preserve">, </w:t>
      </w:r>
      <w:r w:rsidRPr="00EA4BE9">
        <w:rPr>
          <w:rFonts w:cs="David" w:hint="cs"/>
          <w:sz w:val="24"/>
          <w:szCs w:val="24"/>
          <w:rtl/>
        </w:rPr>
        <w:t>בסעיף</w:t>
      </w:r>
      <w:r w:rsidRPr="00EA4BE9">
        <w:rPr>
          <w:rFonts w:cs="David"/>
          <w:sz w:val="24"/>
          <w:szCs w:val="24"/>
          <w:rtl/>
        </w:rPr>
        <w:t xml:space="preserve"> 2 </w:t>
      </w:r>
      <w:r w:rsidRPr="00EA4BE9">
        <w:rPr>
          <w:rFonts w:cs="David" w:hint="cs"/>
          <w:sz w:val="24"/>
          <w:szCs w:val="24"/>
          <w:rtl/>
        </w:rPr>
        <w:t>להשלמת</w:t>
      </w:r>
      <w:r w:rsidRPr="00EA4BE9">
        <w:rPr>
          <w:rFonts w:cs="David"/>
          <w:sz w:val="24"/>
          <w:szCs w:val="24"/>
          <w:rtl/>
        </w:rPr>
        <w:t xml:space="preserve"> </w:t>
      </w:r>
      <w:r w:rsidRPr="00EA4BE9">
        <w:rPr>
          <w:rFonts w:cs="David" w:hint="cs"/>
          <w:sz w:val="24"/>
          <w:szCs w:val="24"/>
          <w:rtl/>
        </w:rPr>
        <w:t>הטיעון</w:t>
      </w:r>
      <w:r w:rsidRPr="00EA4BE9">
        <w:rPr>
          <w:rFonts w:cs="David"/>
          <w:sz w:val="24"/>
          <w:szCs w:val="24"/>
          <w:rtl/>
        </w:rPr>
        <w:t xml:space="preserve"> </w:t>
      </w:r>
      <w:r w:rsidRPr="00EA4BE9">
        <w:rPr>
          <w:rFonts w:cs="David" w:hint="cs"/>
          <w:sz w:val="24"/>
          <w:szCs w:val="24"/>
          <w:rtl/>
        </w:rPr>
        <w:t>כתבו</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כי</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הובא</w:t>
      </w:r>
      <w:r w:rsidRPr="00EA4BE9">
        <w:rPr>
          <w:rFonts w:cs="David"/>
          <w:sz w:val="24"/>
          <w:szCs w:val="24"/>
          <w:rtl/>
        </w:rPr>
        <w:t xml:space="preserve"> </w:t>
      </w:r>
      <w:r w:rsidRPr="00EA4BE9">
        <w:rPr>
          <w:rFonts w:cs="David" w:hint="cs"/>
          <w:sz w:val="24"/>
          <w:szCs w:val="24"/>
          <w:rtl/>
        </w:rPr>
        <w:t>לידיעתו</w:t>
      </w:r>
      <w:r w:rsidRPr="00EA4BE9">
        <w:rPr>
          <w:rFonts w:cs="David"/>
          <w:sz w:val="24"/>
          <w:szCs w:val="24"/>
          <w:rtl/>
        </w:rPr>
        <w:t xml:space="preserve"> </w:t>
      </w:r>
      <w:r w:rsidRPr="00EA4BE9">
        <w:rPr>
          <w:rFonts w:cs="David" w:hint="cs"/>
          <w:sz w:val="24"/>
          <w:szCs w:val="24"/>
          <w:rtl/>
        </w:rPr>
        <w:t>של</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i/>
          <w:iCs/>
          <w:sz w:val="24"/>
          <w:szCs w:val="24"/>
          <w:rtl/>
        </w:rPr>
        <w:t>ביום</w:t>
      </w:r>
      <w:r w:rsidRPr="00EA4BE9">
        <w:rPr>
          <w:rFonts w:cs="David"/>
          <w:i/>
          <w:iCs/>
          <w:sz w:val="24"/>
          <w:szCs w:val="24"/>
          <w:rtl/>
        </w:rPr>
        <w:t xml:space="preserve"> 3.12.2012 </w:t>
      </w:r>
      <w:r w:rsidRPr="00EA4BE9">
        <w:rPr>
          <w:rFonts w:cs="David" w:hint="cs"/>
          <w:i/>
          <w:iCs/>
          <w:sz w:val="24"/>
          <w:szCs w:val="24"/>
          <w:rtl/>
        </w:rPr>
        <w:t>באמצעות</w:t>
      </w:r>
      <w:r w:rsidRPr="00EA4BE9">
        <w:rPr>
          <w:rFonts w:cs="David"/>
          <w:i/>
          <w:iCs/>
          <w:sz w:val="24"/>
          <w:szCs w:val="24"/>
          <w:rtl/>
        </w:rPr>
        <w:t xml:space="preserve"> </w:t>
      </w:r>
      <w:r w:rsidRPr="00EA4BE9">
        <w:rPr>
          <w:rFonts w:cs="David" w:hint="cs"/>
          <w:i/>
          <w:iCs/>
          <w:sz w:val="24"/>
          <w:szCs w:val="24"/>
          <w:rtl/>
        </w:rPr>
        <w:t>הפקס</w:t>
      </w:r>
      <w:r w:rsidRPr="00EA4BE9">
        <w:rPr>
          <w:rFonts w:cs="David"/>
          <w:i/>
          <w:iCs/>
          <w:sz w:val="24"/>
          <w:szCs w:val="24"/>
          <w:rtl/>
        </w:rPr>
        <w:t>..."</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אינן</w:t>
      </w:r>
      <w:r w:rsidRPr="00EA4BE9">
        <w:rPr>
          <w:rFonts w:cs="David"/>
          <w:sz w:val="24"/>
          <w:szCs w:val="24"/>
          <w:rtl/>
        </w:rPr>
        <w:t xml:space="preserve"> </w:t>
      </w:r>
      <w:r w:rsidRPr="00EA4BE9">
        <w:rPr>
          <w:rFonts w:cs="David" w:hint="cs"/>
          <w:sz w:val="24"/>
          <w:szCs w:val="24"/>
          <w:rtl/>
        </w:rPr>
        <w:t>מדייקות</w:t>
      </w:r>
      <w:r w:rsidRPr="00EA4BE9">
        <w:rPr>
          <w:rFonts w:cs="David"/>
          <w:sz w:val="24"/>
          <w:szCs w:val="24"/>
          <w:rtl/>
        </w:rPr>
        <w:t xml:space="preserve"> </w:t>
      </w:r>
      <w:r w:rsidRPr="00EA4BE9">
        <w:rPr>
          <w:rFonts w:cs="David" w:hint="cs"/>
          <w:sz w:val="24"/>
          <w:szCs w:val="24"/>
          <w:rtl/>
        </w:rPr>
        <w:t>שכן</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sz w:val="24"/>
          <w:szCs w:val="24"/>
          <w:rtl/>
        </w:rPr>
        <w:t>לא</w:t>
      </w:r>
      <w:r w:rsidRPr="00EA4BE9">
        <w:rPr>
          <w:rFonts w:cs="David"/>
          <w:sz w:val="24"/>
          <w:szCs w:val="24"/>
          <w:rtl/>
        </w:rPr>
        <w:t xml:space="preserve"> </w:t>
      </w:r>
      <w:r w:rsidRPr="00EA4BE9">
        <w:rPr>
          <w:rFonts w:cs="David" w:hint="cs"/>
          <w:sz w:val="24"/>
          <w:szCs w:val="24"/>
          <w:rtl/>
        </w:rPr>
        <w:t>טען</w:t>
      </w:r>
      <w:r w:rsidRPr="00EA4BE9">
        <w:rPr>
          <w:rFonts w:cs="David"/>
          <w:sz w:val="24"/>
          <w:szCs w:val="24"/>
          <w:rtl/>
        </w:rPr>
        <w:t xml:space="preserve"> </w:t>
      </w:r>
      <w:r w:rsidRPr="00EA4BE9">
        <w:rPr>
          <w:rFonts w:cs="David" w:hint="cs"/>
          <w:sz w:val="24"/>
          <w:szCs w:val="24"/>
          <w:rtl/>
        </w:rPr>
        <w:t>שהוא</w:t>
      </w:r>
      <w:r w:rsidRPr="00EA4BE9">
        <w:rPr>
          <w:rFonts w:cs="David"/>
          <w:sz w:val="24"/>
          <w:szCs w:val="24"/>
          <w:rtl/>
        </w:rPr>
        <w:t xml:space="preserve"> </w:t>
      </w:r>
      <w:r w:rsidRPr="00EA4BE9">
        <w:rPr>
          <w:rFonts w:cs="David" w:hint="cs"/>
          <w:sz w:val="24"/>
          <w:szCs w:val="24"/>
          <w:rtl/>
        </w:rPr>
        <w:t>זה</w:t>
      </w:r>
      <w:r w:rsidRPr="00EA4BE9">
        <w:rPr>
          <w:rFonts w:cs="David"/>
          <w:sz w:val="24"/>
          <w:szCs w:val="24"/>
          <w:rtl/>
        </w:rPr>
        <w:t xml:space="preserve"> </w:t>
      </w:r>
      <w:r w:rsidRPr="00EA4BE9">
        <w:rPr>
          <w:rFonts w:cs="David" w:hint="cs"/>
          <w:sz w:val="24"/>
          <w:szCs w:val="24"/>
          <w:rtl/>
        </w:rPr>
        <w:t>שקיבל</w:t>
      </w:r>
      <w:r w:rsidRPr="00EA4BE9">
        <w:rPr>
          <w:rFonts w:cs="David"/>
          <w:sz w:val="24"/>
          <w:szCs w:val="24"/>
          <w:rtl/>
        </w:rPr>
        <w:t xml:space="preserve"> </w:t>
      </w:r>
      <w:r w:rsidRPr="00EA4BE9">
        <w:rPr>
          <w:rFonts w:cs="David" w:hint="cs"/>
          <w:sz w:val="24"/>
          <w:szCs w:val="24"/>
          <w:rtl/>
        </w:rPr>
        <w:t>את</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פקסימיליה</w:t>
      </w:r>
      <w:r w:rsidRPr="00EA4BE9">
        <w:rPr>
          <w:rFonts w:cs="David"/>
          <w:sz w:val="24"/>
          <w:szCs w:val="24"/>
          <w:rtl/>
        </w:rPr>
        <w:t xml:space="preserve">, </w:t>
      </w:r>
      <w:r w:rsidRPr="00EA4BE9">
        <w:rPr>
          <w:rFonts w:cs="David" w:hint="cs"/>
          <w:sz w:val="24"/>
          <w:szCs w:val="24"/>
          <w:rtl/>
        </w:rPr>
        <w:t>אלא</w:t>
      </w:r>
      <w:r w:rsidRPr="00EA4BE9">
        <w:rPr>
          <w:rFonts w:cs="David"/>
          <w:sz w:val="24"/>
          <w:szCs w:val="24"/>
          <w:rtl/>
        </w:rPr>
        <w:t xml:space="preserve"> </w:t>
      </w:r>
      <w:r w:rsidRPr="00EA4BE9">
        <w:rPr>
          <w:rFonts w:cs="David" w:hint="cs"/>
          <w:sz w:val="24"/>
          <w:szCs w:val="24"/>
          <w:rtl/>
        </w:rPr>
        <w:t>שהאישור</w:t>
      </w:r>
      <w:r w:rsidRPr="00EA4BE9">
        <w:rPr>
          <w:rFonts w:cs="David"/>
          <w:sz w:val="24"/>
          <w:szCs w:val="24"/>
          <w:rtl/>
        </w:rPr>
        <w:t xml:space="preserve"> </w:t>
      </w:r>
      <w:r w:rsidRPr="00EA4BE9">
        <w:rPr>
          <w:rFonts w:cs="David" w:hint="cs"/>
          <w:sz w:val="24"/>
          <w:szCs w:val="24"/>
          <w:rtl/>
        </w:rPr>
        <w:t>נשלח</w:t>
      </w:r>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הפקסימיליה</w:t>
      </w:r>
      <w:r w:rsidRPr="00EA4BE9">
        <w:rPr>
          <w:rFonts w:cs="David"/>
          <w:sz w:val="24"/>
          <w:szCs w:val="24"/>
          <w:rtl/>
        </w:rPr>
        <w:t xml:space="preserve"> </w:t>
      </w:r>
      <w:proofErr w:type="spellStart"/>
      <w:r w:rsidRPr="00EA4BE9">
        <w:rPr>
          <w:rFonts w:cs="David" w:hint="cs"/>
          <w:sz w:val="24"/>
          <w:szCs w:val="24"/>
          <w:rtl/>
        </w:rPr>
        <w:lastRenderedPageBreak/>
        <w:t>למינהל</w:t>
      </w:r>
      <w:proofErr w:type="spellEnd"/>
      <w:r w:rsidRPr="00EA4BE9">
        <w:rPr>
          <w:rFonts w:cs="David"/>
          <w:sz w:val="24"/>
          <w:szCs w:val="24"/>
          <w:rtl/>
        </w:rPr>
        <w:t xml:space="preserve"> </w:t>
      </w:r>
      <w:proofErr w:type="spellStart"/>
      <w:r w:rsidRPr="00EA4BE9">
        <w:rPr>
          <w:rFonts w:cs="David" w:hint="cs"/>
          <w:sz w:val="24"/>
          <w:szCs w:val="24"/>
          <w:rtl/>
        </w:rPr>
        <w:t>הגימלאות</w:t>
      </w:r>
      <w:proofErr w:type="spellEnd"/>
      <w:r w:rsidRPr="00EA4BE9">
        <w:rPr>
          <w:rFonts w:cs="David"/>
          <w:sz w:val="24"/>
          <w:szCs w:val="24"/>
          <w:rtl/>
        </w:rPr>
        <w:t xml:space="preserve"> </w:t>
      </w:r>
      <w:r w:rsidRPr="00EA4BE9">
        <w:rPr>
          <w:rFonts w:cs="David" w:hint="cs"/>
          <w:sz w:val="24"/>
          <w:szCs w:val="24"/>
          <w:rtl/>
        </w:rPr>
        <w:t>רק</w:t>
      </w:r>
      <w:r w:rsidRPr="00EA4BE9">
        <w:rPr>
          <w:rFonts w:cs="David"/>
          <w:sz w:val="24"/>
          <w:szCs w:val="24"/>
          <w:rtl/>
        </w:rPr>
        <w:t xml:space="preserve"> </w:t>
      </w:r>
      <w:r w:rsidRPr="00EA4BE9">
        <w:rPr>
          <w:rFonts w:cs="David" w:hint="cs"/>
          <w:sz w:val="24"/>
          <w:szCs w:val="24"/>
          <w:rtl/>
        </w:rPr>
        <w:t>ביום</w:t>
      </w:r>
      <w:r w:rsidRPr="00EA4BE9">
        <w:rPr>
          <w:rFonts w:cs="David"/>
          <w:sz w:val="24"/>
          <w:szCs w:val="24"/>
          <w:rtl/>
        </w:rPr>
        <w:t xml:space="preserve"> 3.12.2012 </w:t>
      </w:r>
      <w:r w:rsidRPr="00EA4BE9">
        <w:rPr>
          <w:rFonts w:cs="David" w:hint="cs"/>
          <w:sz w:val="24"/>
          <w:szCs w:val="24"/>
          <w:rtl/>
        </w:rPr>
        <w:t>וכי</w:t>
      </w:r>
      <w:r w:rsidRPr="00EA4BE9">
        <w:rPr>
          <w:rFonts w:cs="David"/>
          <w:sz w:val="24"/>
          <w:szCs w:val="24"/>
          <w:rtl/>
        </w:rPr>
        <w:t xml:space="preserve"> </w:t>
      </w:r>
      <w:r w:rsidRPr="00EA4BE9">
        <w:rPr>
          <w:rFonts w:cs="David" w:hint="cs"/>
          <w:sz w:val="24"/>
          <w:szCs w:val="24"/>
          <w:rtl/>
        </w:rPr>
        <w:t>הוא</w:t>
      </w:r>
      <w:r w:rsidRPr="00EA4BE9">
        <w:rPr>
          <w:rFonts w:cs="David"/>
          <w:sz w:val="24"/>
          <w:szCs w:val="24"/>
          <w:rtl/>
        </w:rPr>
        <w:t xml:space="preserve"> </w:t>
      </w:r>
      <w:r w:rsidRPr="00EA4BE9">
        <w:rPr>
          <w:rFonts w:cs="David" w:hint="cs"/>
          <w:sz w:val="24"/>
          <w:szCs w:val="24"/>
          <w:rtl/>
        </w:rPr>
        <w:t>קיבל</w:t>
      </w:r>
      <w:r w:rsidRPr="00EA4BE9">
        <w:rPr>
          <w:rFonts w:cs="David"/>
          <w:sz w:val="24"/>
          <w:szCs w:val="24"/>
          <w:rtl/>
        </w:rPr>
        <w:t xml:space="preserve"> </w:t>
      </w:r>
      <w:r w:rsidRPr="00EA4BE9">
        <w:rPr>
          <w:rFonts w:cs="David" w:hint="cs"/>
          <w:sz w:val="24"/>
          <w:szCs w:val="24"/>
          <w:rtl/>
        </w:rPr>
        <w:t>אותו</w:t>
      </w:r>
      <w:r w:rsidRPr="00EA4BE9">
        <w:rPr>
          <w:rFonts w:cs="David"/>
          <w:sz w:val="24"/>
          <w:szCs w:val="24"/>
          <w:rtl/>
        </w:rPr>
        <w:t xml:space="preserve"> – "</w:t>
      </w:r>
      <w:r w:rsidRPr="00EA4BE9">
        <w:rPr>
          <w:rFonts w:cs="David" w:hint="cs"/>
          <w:i/>
          <w:iCs/>
          <w:sz w:val="24"/>
          <w:szCs w:val="24"/>
          <w:rtl/>
        </w:rPr>
        <w:t>בימים</w:t>
      </w:r>
      <w:r w:rsidRPr="00EA4BE9">
        <w:rPr>
          <w:rFonts w:cs="David"/>
          <w:i/>
          <w:iCs/>
          <w:sz w:val="24"/>
          <w:szCs w:val="24"/>
          <w:rtl/>
        </w:rPr>
        <w:t xml:space="preserve"> </w:t>
      </w:r>
      <w:r w:rsidRPr="00EA4BE9">
        <w:rPr>
          <w:rFonts w:cs="David" w:hint="cs"/>
          <w:i/>
          <w:iCs/>
          <w:sz w:val="24"/>
          <w:szCs w:val="24"/>
          <w:rtl/>
        </w:rPr>
        <w:t>אלו</w:t>
      </w:r>
      <w:r w:rsidRPr="00EA4BE9">
        <w:rPr>
          <w:rFonts w:cs="David"/>
          <w:i/>
          <w:iCs/>
          <w:sz w:val="24"/>
          <w:szCs w:val="24"/>
          <w:rtl/>
        </w:rPr>
        <w:t xml:space="preserve"> </w:t>
      </w:r>
      <w:r w:rsidRPr="00EA4BE9">
        <w:rPr>
          <w:rFonts w:cs="David" w:hint="cs"/>
          <w:i/>
          <w:iCs/>
          <w:sz w:val="24"/>
          <w:szCs w:val="24"/>
          <w:rtl/>
        </w:rPr>
        <w:t>לבקשתי</w:t>
      </w:r>
      <w:r w:rsidRPr="00EA4BE9">
        <w:rPr>
          <w:rFonts w:cs="David"/>
          <w:i/>
          <w:iCs/>
          <w:sz w:val="24"/>
          <w:szCs w:val="24"/>
          <w:rtl/>
        </w:rPr>
        <w:t xml:space="preserve"> </w:t>
      </w:r>
      <w:r w:rsidRPr="00EA4BE9">
        <w:rPr>
          <w:rFonts w:cs="David" w:hint="cs"/>
          <w:i/>
          <w:iCs/>
          <w:sz w:val="24"/>
          <w:szCs w:val="24"/>
          <w:rtl/>
        </w:rPr>
        <w:t>ממנהל</w:t>
      </w:r>
      <w:r w:rsidRPr="00EA4BE9">
        <w:rPr>
          <w:rFonts w:cs="David"/>
          <w:i/>
          <w:iCs/>
          <w:sz w:val="24"/>
          <w:szCs w:val="24"/>
          <w:rtl/>
        </w:rPr>
        <w:t xml:space="preserve"> </w:t>
      </w:r>
      <w:proofErr w:type="spellStart"/>
      <w:r w:rsidRPr="00EA4BE9">
        <w:rPr>
          <w:rFonts w:cs="David" w:hint="cs"/>
          <w:i/>
          <w:iCs/>
          <w:sz w:val="24"/>
          <w:szCs w:val="24"/>
          <w:rtl/>
        </w:rPr>
        <w:t>הגימלאות</w:t>
      </w:r>
      <w:proofErr w:type="spellEnd"/>
      <w:r w:rsidRPr="00EA4BE9">
        <w:rPr>
          <w:rFonts w:cs="David"/>
          <w:sz w:val="24"/>
          <w:szCs w:val="24"/>
          <w:rtl/>
        </w:rPr>
        <w:t>".</w:t>
      </w:r>
      <w:r w:rsidR="00B13E75" w:rsidRPr="00EA4BE9">
        <w:rPr>
          <w:rFonts w:cs="David" w:hint="cs"/>
          <w:sz w:val="24"/>
          <w:szCs w:val="24"/>
          <w:rtl/>
        </w:rPr>
        <w:t xml:space="preserve"> נושא זה גם הובהר בדיון עצמו, ולא ברור מדוע חוזרות המשיבות על טעות זאת.</w:t>
      </w:r>
    </w:p>
    <w:p w:rsidR="00D75660" w:rsidRPr="00EA4BE9"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i/>
          <w:iCs/>
          <w:sz w:val="24"/>
          <w:szCs w:val="24"/>
          <w:rtl/>
          <w:lang w:eastAsia="he-IL"/>
        </w:rPr>
        <w:t>**</w:t>
      </w:r>
      <w:r w:rsidRPr="00EA4BE9">
        <w:rPr>
          <w:rFonts w:ascii="Times New Roman" w:eastAsia="Times New Roman" w:hAnsi="Times New Roman" w:cs="David"/>
          <w:i/>
          <w:iCs/>
          <w:sz w:val="24"/>
          <w:szCs w:val="24"/>
          <w:rtl/>
          <w:lang w:eastAsia="he-IL"/>
        </w:rPr>
        <w:tab/>
      </w:r>
      <w:r w:rsidRPr="00EA4BE9">
        <w:rPr>
          <w:rFonts w:ascii="Times New Roman" w:eastAsia="Times New Roman" w:hAnsi="Times New Roman" w:cs="David" w:hint="cs"/>
          <w:i/>
          <w:iCs/>
          <w:sz w:val="24"/>
          <w:szCs w:val="24"/>
          <w:rtl/>
          <w:lang w:eastAsia="he-IL"/>
        </w:rPr>
        <w:t>למען הנוחות, מכתב המערער מצורף כנספח 1 לתשובה זאת.</w:t>
      </w:r>
      <w:r w:rsidRPr="00EA4BE9">
        <w:rPr>
          <w:rFonts w:ascii="Times New Roman" w:eastAsia="Times New Roman" w:hAnsi="Times New Roman" w:cs="David" w:hint="cs"/>
          <w:sz w:val="24"/>
          <w:szCs w:val="24"/>
          <w:rtl/>
          <w:lang w:eastAsia="he-IL"/>
        </w:rPr>
        <w:t xml:space="preserve"> </w:t>
      </w:r>
    </w:p>
    <w:p w:rsidR="00FB08C1" w:rsidRDefault="00E24065" w:rsidP="00AA1A89">
      <w:pPr>
        <w:numPr>
          <w:ilvl w:val="1"/>
          <w:numId w:val="1"/>
        </w:numPr>
        <w:tabs>
          <w:tab w:val="clear" w:pos="792"/>
          <w:tab w:val="left" w:pos="1214"/>
        </w:tabs>
        <w:spacing w:after="200" w:line="360" w:lineRule="auto"/>
        <w:ind w:left="1214" w:hanging="612"/>
        <w:jc w:val="both"/>
        <w:rPr>
          <w:ins w:id="144" w:author="Ofir Tal" w:date="2021-02-21T09:25:00Z"/>
          <w:rFonts w:cs="David"/>
          <w:sz w:val="24"/>
          <w:szCs w:val="24"/>
        </w:rPr>
      </w:pPr>
      <w:r w:rsidRPr="00EA4BE9">
        <w:rPr>
          <w:rFonts w:cs="David" w:hint="eastAsia"/>
          <w:sz w:val="24"/>
          <w:szCs w:val="24"/>
          <w:u w:val="single"/>
          <w:rtl/>
        </w:rPr>
        <w:t>שנית</w:t>
      </w:r>
      <w:r w:rsidRPr="00EA4BE9">
        <w:rPr>
          <w:rFonts w:cs="David"/>
          <w:sz w:val="24"/>
          <w:szCs w:val="24"/>
          <w:rtl/>
        </w:rPr>
        <w:t xml:space="preserve">, הפתיח של מכתב המערער מגלה בדיוק מיהו הגורם אליו הופנה המערער לצורך קבלת תשובה על </w:t>
      </w:r>
      <w:r w:rsidR="00FB08C1" w:rsidRPr="00EA4BE9">
        <w:rPr>
          <w:rFonts w:cs="David" w:hint="eastAsia"/>
          <w:sz w:val="24"/>
          <w:szCs w:val="24"/>
          <w:rtl/>
        </w:rPr>
        <w:t>שיטת</w:t>
      </w:r>
      <w:r w:rsidRPr="00EA4BE9">
        <w:rPr>
          <w:rFonts w:cs="David"/>
          <w:sz w:val="24"/>
          <w:szCs w:val="24"/>
          <w:rtl/>
        </w:rPr>
        <w:t xml:space="preserve"> החישוב של </w:t>
      </w:r>
      <w:proofErr w:type="spellStart"/>
      <w:r w:rsidRPr="00EA4BE9">
        <w:rPr>
          <w:rFonts w:cs="David" w:hint="eastAsia"/>
          <w:sz w:val="24"/>
          <w:szCs w:val="24"/>
          <w:rtl/>
        </w:rPr>
        <w:t>הגימלה</w:t>
      </w:r>
      <w:proofErr w:type="spellEnd"/>
      <w:r w:rsidRPr="00EA4BE9">
        <w:rPr>
          <w:rFonts w:cs="David"/>
          <w:sz w:val="24"/>
          <w:szCs w:val="24"/>
          <w:rtl/>
        </w:rPr>
        <w:t xml:space="preserve">. </w:t>
      </w:r>
      <w:r w:rsidR="00FB08C1" w:rsidRPr="00EA4BE9">
        <w:rPr>
          <w:rFonts w:cs="David" w:hint="eastAsia"/>
          <w:sz w:val="24"/>
          <w:szCs w:val="24"/>
          <w:rtl/>
        </w:rPr>
        <w:t>בשל</w:t>
      </w:r>
      <w:r w:rsidR="00FB08C1" w:rsidRPr="00EA4BE9">
        <w:rPr>
          <w:rFonts w:cs="David"/>
          <w:sz w:val="24"/>
          <w:szCs w:val="24"/>
          <w:rtl/>
        </w:rPr>
        <w:t xml:space="preserve"> </w:t>
      </w:r>
      <w:r w:rsidR="00FB08C1" w:rsidRPr="00EA4BE9">
        <w:rPr>
          <w:rFonts w:cs="David" w:hint="eastAsia"/>
          <w:sz w:val="24"/>
          <w:szCs w:val="24"/>
          <w:rtl/>
        </w:rPr>
        <w:t>חשיבות</w:t>
      </w:r>
      <w:r w:rsidR="00FB08C1" w:rsidRPr="00EA4BE9">
        <w:rPr>
          <w:rFonts w:cs="David"/>
          <w:sz w:val="24"/>
          <w:szCs w:val="24"/>
          <w:rtl/>
        </w:rPr>
        <w:t xml:space="preserve"> </w:t>
      </w:r>
      <w:r w:rsidR="00FB08C1" w:rsidRPr="00EA4BE9">
        <w:rPr>
          <w:rFonts w:cs="David" w:hint="eastAsia"/>
          <w:sz w:val="24"/>
          <w:szCs w:val="24"/>
          <w:rtl/>
        </w:rPr>
        <w:t>הדברים</w:t>
      </w:r>
      <w:r w:rsidR="00FB08C1" w:rsidRPr="00EA4BE9">
        <w:rPr>
          <w:rFonts w:cs="David"/>
          <w:sz w:val="24"/>
          <w:szCs w:val="24"/>
          <w:rtl/>
        </w:rPr>
        <w:t xml:space="preserve"> </w:t>
      </w:r>
      <w:r w:rsidR="00FB08C1" w:rsidRPr="00EA4BE9">
        <w:rPr>
          <w:rFonts w:cs="David" w:hint="eastAsia"/>
          <w:sz w:val="24"/>
          <w:szCs w:val="24"/>
          <w:rtl/>
        </w:rPr>
        <w:t>נביא</w:t>
      </w:r>
      <w:r w:rsidR="00FB08C1" w:rsidRPr="00EA4BE9">
        <w:rPr>
          <w:rFonts w:cs="David"/>
          <w:sz w:val="24"/>
          <w:szCs w:val="24"/>
          <w:rtl/>
        </w:rPr>
        <w:t xml:space="preserve"> </w:t>
      </w:r>
      <w:r w:rsidR="00FB08C1" w:rsidRPr="00EA4BE9">
        <w:rPr>
          <w:rFonts w:cs="David" w:hint="eastAsia"/>
          <w:sz w:val="24"/>
          <w:szCs w:val="24"/>
          <w:rtl/>
        </w:rPr>
        <w:t>אותם</w:t>
      </w:r>
      <w:r w:rsidR="00FB08C1" w:rsidRPr="00EA4BE9">
        <w:rPr>
          <w:rFonts w:cs="David"/>
          <w:sz w:val="24"/>
          <w:szCs w:val="24"/>
          <w:rtl/>
        </w:rPr>
        <w:t xml:space="preserve"> </w:t>
      </w:r>
      <w:r w:rsidR="00FB08C1" w:rsidRPr="00EA4BE9">
        <w:rPr>
          <w:rFonts w:cs="David" w:hint="eastAsia"/>
          <w:sz w:val="24"/>
          <w:szCs w:val="24"/>
          <w:rtl/>
        </w:rPr>
        <w:t>ככתבם</w:t>
      </w:r>
      <w:r w:rsidR="00FB08C1" w:rsidRPr="00EA4BE9">
        <w:rPr>
          <w:rFonts w:cs="David"/>
          <w:sz w:val="24"/>
          <w:szCs w:val="24"/>
          <w:rtl/>
        </w:rPr>
        <w:t xml:space="preserve"> </w:t>
      </w:r>
      <w:r w:rsidR="00FB08C1" w:rsidRPr="00EA4BE9">
        <w:rPr>
          <w:rFonts w:cs="David" w:hint="eastAsia"/>
          <w:sz w:val="24"/>
          <w:szCs w:val="24"/>
          <w:rtl/>
        </w:rPr>
        <w:t>וכלשונם</w:t>
      </w:r>
      <w:r w:rsidR="00FB08C1" w:rsidRPr="00EA4BE9">
        <w:rPr>
          <w:rFonts w:cs="David"/>
          <w:sz w:val="24"/>
          <w:szCs w:val="24"/>
          <w:rtl/>
        </w:rPr>
        <w:t>:</w:t>
      </w:r>
    </w:p>
    <w:p w:rsidR="00F417F6" w:rsidRPr="00EA4BE9" w:rsidDel="00F417F6" w:rsidRDefault="00F417F6">
      <w:pPr>
        <w:numPr>
          <w:ilvl w:val="1"/>
          <w:numId w:val="1"/>
        </w:numPr>
        <w:tabs>
          <w:tab w:val="clear" w:pos="792"/>
          <w:tab w:val="left" w:pos="1214"/>
        </w:tabs>
        <w:spacing w:after="200" w:line="360" w:lineRule="auto"/>
        <w:ind w:left="1574" w:firstLine="0"/>
        <w:jc w:val="both"/>
        <w:rPr>
          <w:del w:id="145" w:author="Ofir Tal" w:date="2021-02-21T09:25:00Z"/>
          <w:rFonts w:cs="David"/>
          <w:sz w:val="24"/>
          <w:szCs w:val="24"/>
        </w:rPr>
        <w:pPrChange w:id="146" w:author="Ofir Tal" w:date="2021-02-21T09:26:00Z">
          <w:pPr>
            <w:numPr>
              <w:ilvl w:val="1"/>
              <w:numId w:val="1"/>
            </w:numPr>
            <w:tabs>
              <w:tab w:val="num" w:pos="792"/>
              <w:tab w:val="left" w:pos="1214"/>
            </w:tabs>
            <w:spacing w:after="200" w:line="360" w:lineRule="auto"/>
            <w:ind w:left="1214" w:hanging="612"/>
            <w:jc w:val="both"/>
          </w:pPr>
        </w:pPrChange>
      </w:pPr>
    </w:p>
    <w:p w:rsidR="00E24065" w:rsidRPr="00AA1A89" w:rsidRDefault="00B13E75">
      <w:pPr>
        <w:spacing w:before="40" w:after="0" w:line="240" w:lineRule="auto"/>
        <w:ind w:left="1574" w:right="426"/>
        <w:rPr>
          <w:rFonts w:asciiTheme="majorBidi" w:eastAsia="Times New Roman" w:hAnsiTheme="majorBidi" w:cstheme="majorBidi"/>
          <w:sz w:val="24"/>
          <w:szCs w:val="24"/>
          <w:lang w:eastAsia="he-IL"/>
        </w:rPr>
        <w:pPrChange w:id="147" w:author="Ofir Tal" w:date="2021-02-21T09:26:00Z">
          <w:pPr>
            <w:spacing w:before="40" w:after="0" w:line="240" w:lineRule="auto"/>
            <w:ind w:left="1484" w:right="426"/>
          </w:pPr>
        </w:pPrChange>
      </w:pPr>
      <w:r w:rsidRPr="00EA4BE9">
        <w:rPr>
          <w:rFonts w:asciiTheme="majorBidi" w:eastAsia="Times New Roman" w:hAnsiTheme="majorBidi" w:cstheme="majorBidi" w:hint="cs"/>
          <w:b/>
          <w:bCs/>
          <w:sz w:val="24"/>
          <w:szCs w:val="24"/>
          <w:rtl/>
          <w:lang w:eastAsia="he-IL"/>
        </w:rPr>
        <w:t>"</w:t>
      </w:r>
      <w:proofErr w:type="spellStart"/>
      <w:r w:rsidR="00E24065" w:rsidRPr="00EA4BE9">
        <w:rPr>
          <w:rFonts w:asciiTheme="majorBidi" w:eastAsia="Times New Roman" w:hAnsiTheme="majorBidi" w:cstheme="majorBidi"/>
          <w:b/>
          <w:bCs/>
          <w:sz w:val="24"/>
          <w:szCs w:val="24"/>
          <w:rtl/>
          <w:lang w:eastAsia="he-IL"/>
        </w:rPr>
        <w:t>ממינהל</w:t>
      </w:r>
      <w:proofErr w:type="spellEnd"/>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הגימלאות</w:t>
      </w:r>
      <w:proofErr w:type="spellEnd"/>
      <w:r w:rsidR="00E24065" w:rsidRPr="00EA4BE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EA4BE9">
        <w:rPr>
          <w:rFonts w:asciiTheme="majorBidi" w:eastAsia="Times New Roman" w:hAnsiTheme="majorBidi" w:cstheme="majorBidi"/>
          <w:sz w:val="24"/>
          <w:szCs w:val="24"/>
          <w:rtl/>
          <w:lang w:eastAsia="he-IL"/>
        </w:rPr>
        <w:t xml:space="preserve"> (העתק מכתבך </w:t>
      </w:r>
      <w:proofErr w:type="spellStart"/>
      <w:r w:rsidR="00E24065" w:rsidRPr="00EA4BE9">
        <w:rPr>
          <w:rFonts w:asciiTheme="majorBidi" w:eastAsia="Times New Roman" w:hAnsiTheme="majorBidi" w:cstheme="majorBidi"/>
          <w:i/>
          <w:iCs/>
          <w:sz w:val="24"/>
          <w:szCs w:val="24"/>
          <w:rtl/>
          <w:lang w:eastAsia="he-IL"/>
        </w:rPr>
        <w:t>המצ"ב</w:t>
      </w:r>
      <w:proofErr w:type="spellEnd"/>
      <w:r w:rsidR="00E24065" w:rsidRPr="00EA4BE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EA4BE9">
        <w:rPr>
          <w:rFonts w:asciiTheme="majorBidi" w:eastAsia="Times New Roman" w:hAnsiTheme="majorBidi" w:cstheme="majorBidi"/>
          <w:i/>
          <w:iCs/>
          <w:sz w:val="24"/>
          <w:szCs w:val="24"/>
          <w:rtl/>
          <w:lang w:eastAsia="he-IL"/>
        </w:rPr>
        <w:t>ממינהל</w:t>
      </w:r>
      <w:proofErr w:type="spellEnd"/>
      <w:r w:rsidR="00E24065" w:rsidRPr="00EA4BE9">
        <w:rPr>
          <w:rFonts w:asciiTheme="majorBidi" w:eastAsia="Times New Roman" w:hAnsiTheme="majorBidi" w:cstheme="majorBidi"/>
          <w:i/>
          <w:iCs/>
          <w:sz w:val="24"/>
          <w:szCs w:val="24"/>
          <w:rtl/>
          <w:lang w:eastAsia="he-IL"/>
        </w:rPr>
        <w:t xml:space="preserve">  הגמלאות</w:t>
      </w:r>
      <w:r w:rsidR="00E24065" w:rsidRPr="00EA4BE9">
        <w:rPr>
          <w:rFonts w:asciiTheme="majorBidi" w:eastAsia="Times New Roman" w:hAnsiTheme="majorBidi" w:cstheme="majorBidi"/>
          <w:b/>
          <w:bCs/>
          <w:i/>
          <w:iCs/>
          <w:sz w:val="24"/>
          <w:szCs w:val="24"/>
          <w:rtl/>
          <w:lang w:eastAsia="he-IL"/>
        </w:rPr>
        <w:t>)  והובהר לי כי עלי להפנות אליך את</w:t>
      </w:r>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הערותי</w:t>
      </w:r>
      <w:proofErr w:type="spellEnd"/>
      <w:r w:rsidR="00E24065" w:rsidRPr="00EA4BE9">
        <w:rPr>
          <w:rFonts w:asciiTheme="majorBidi" w:eastAsia="Times New Roman" w:hAnsiTheme="majorBidi" w:cstheme="majorBidi"/>
          <w:b/>
          <w:bCs/>
          <w:sz w:val="24"/>
          <w:szCs w:val="24"/>
          <w:rtl/>
          <w:lang w:eastAsia="he-IL"/>
        </w:rPr>
        <w:t xml:space="preserve"> לנוסחת חישוב </w:t>
      </w:r>
      <w:proofErr w:type="spellStart"/>
      <w:r w:rsidR="00E24065" w:rsidRPr="00EA4BE9">
        <w:rPr>
          <w:rFonts w:asciiTheme="majorBidi" w:eastAsia="Times New Roman" w:hAnsiTheme="majorBidi" w:cstheme="majorBidi"/>
          <w:b/>
          <w:bCs/>
          <w:sz w:val="24"/>
          <w:szCs w:val="24"/>
          <w:rtl/>
          <w:lang w:eastAsia="he-IL"/>
        </w:rPr>
        <w:t>הגימלה</w:t>
      </w:r>
      <w:proofErr w:type="spellEnd"/>
      <w:r w:rsidR="00E24065" w:rsidRPr="00EA4BE9">
        <w:rPr>
          <w:rFonts w:asciiTheme="majorBidi" w:eastAsia="Times New Roman" w:hAnsiTheme="majorBidi" w:cstheme="majorBidi"/>
          <w:b/>
          <w:bCs/>
          <w:sz w:val="24"/>
          <w:szCs w:val="24"/>
          <w:rtl/>
          <w:lang w:eastAsia="he-IL"/>
        </w:rPr>
        <w:t xml:space="preserve"> שבמכתב</w:t>
      </w:r>
      <w:r w:rsidR="00E24065" w:rsidRPr="00EA4BE9">
        <w:rPr>
          <w:rFonts w:asciiTheme="majorBidi" w:eastAsia="Times New Roman" w:hAnsiTheme="majorBidi" w:cstheme="majorBidi"/>
          <w:sz w:val="24"/>
          <w:szCs w:val="24"/>
          <w:rtl/>
          <w:lang w:eastAsia="he-IL"/>
        </w:rPr>
        <w:t>.</w:t>
      </w:r>
      <w:r w:rsidR="00D75660" w:rsidRPr="00EA4BE9">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p>
    <w:p w:rsidR="00D75660" w:rsidRDefault="00E24065" w:rsidP="00F417F6">
      <w:pPr>
        <w:spacing w:after="200" w:line="360" w:lineRule="auto"/>
        <w:ind w:left="1304"/>
        <w:jc w:val="both"/>
        <w:rPr>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ins w:id="148" w:author="Ofir Tal" w:date="2021-02-21T09:25:00Z">
        <w:r w:rsidR="00F417F6">
          <w:rPr>
            <w:rFonts w:ascii="Times New Roman" w:eastAsia="Times New Roman" w:hAnsi="Times New Roman" w:cs="David" w:hint="cs"/>
            <w:b/>
            <w:bCs/>
            <w:sz w:val="24"/>
            <w:szCs w:val="24"/>
            <w:u w:val="single"/>
            <w:rtl/>
            <w:lang w:eastAsia="he-IL"/>
          </w:rPr>
          <w:t>,</w:t>
        </w:r>
      </w:ins>
      <w:r w:rsidRPr="00D75660">
        <w:rPr>
          <w:rFonts w:ascii="Times New Roman" w:eastAsia="Times New Roman" w:hAnsi="Times New Roman" w:cs="David"/>
          <w:b/>
          <w:bCs/>
          <w:sz w:val="24"/>
          <w:szCs w:val="24"/>
          <w:rtl/>
          <w:lang w:eastAsia="he-IL"/>
        </w:rPr>
        <w:t xml:space="preserve"> </w:t>
      </w:r>
      <w:ins w:id="149" w:author="Ofir Tal" w:date="2021-02-21T09:25:00Z">
        <w:r w:rsidR="00F417F6">
          <w:rPr>
            <w:rFonts w:ascii="Times New Roman" w:eastAsia="Times New Roman" w:hAnsi="Times New Roman" w:cs="David" w:hint="cs"/>
            <w:b/>
            <w:bCs/>
            <w:sz w:val="24"/>
            <w:szCs w:val="24"/>
            <w:rtl/>
            <w:lang w:eastAsia="he-IL"/>
          </w:rPr>
          <w:t>ש</w:t>
        </w:r>
      </w:ins>
      <w:r w:rsidR="00D75660" w:rsidRPr="00AA1A89">
        <w:rPr>
          <w:rFonts w:cs="David" w:hint="cs"/>
          <w:b/>
          <w:bCs/>
          <w:sz w:val="24"/>
          <w:szCs w:val="24"/>
          <w:rtl/>
        </w:rPr>
        <w:t>אלי</w:t>
      </w:r>
      <w:ins w:id="150" w:author="Ofir Tal" w:date="2021-02-21T09:25:00Z">
        <w:r w:rsidR="00F417F6">
          <w:rPr>
            <w:rFonts w:cs="David" w:hint="cs"/>
            <w:b/>
            <w:bCs/>
            <w:sz w:val="24"/>
            <w:szCs w:val="24"/>
            <w:rtl/>
          </w:rPr>
          <w:t>ו</w:t>
        </w:r>
      </w:ins>
      <w:del w:id="151" w:author="Ofir Tal" w:date="2021-02-21T09:25:00Z">
        <w:r w:rsidR="00D75660" w:rsidRPr="00AA1A89" w:rsidDel="00F417F6">
          <w:rPr>
            <w:rFonts w:cs="David" w:hint="cs"/>
            <w:b/>
            <w:bCs/>
            <w:sz w:val="24"/>
            <w:szCs w:val="24"/>
            <w:rtl/>
          </w:rPr>
          <w:delText>ה</w:delText>
        </w:r>
      </w:del>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Pr="00F417F6" w:rsidRDefault="00B02B45">
      <w:pPr>
        <w:tabs>
          <w:tab w:val="left" w:pos="1214"/>
        </w:tabs>
        <w:spacing w:after="200" w:line="360" w:lineRule="auto"/>
        <w:ind w:left="1214"/>
        <w:jc w:val="both"/>
        <w:rPr>
          <w:ins w:id="152" w:author="Ofir Tal" w:date="2021-02-21T09:26:00Z"/>
          <w:rFonts w:cs="David"/>
          <w:sz w:val="24"/>
          <w:szCs w:val="24"/>
          <w:rtl/>
          <w:rPrChange w:id="153" w:author="Ofir Tal" w:date="2021-02-21T09:26:00Z">
            <w:rPr>
              <w:ins w:id="154" w:author="Ofir Tal" w:date="2021-02-21T09:26:00Z"/>
              <w:rFonts w:ascii="Times New Roman" w:eastAsia="Times New Roman" w:hAnsi="Times New Roman" w:cs="David"/>
              <w:b/>
              <w:bCs/>
              <w:sz w:val="24"/>
              <w:szCs w:val="24"/>
              <w:rtl/>
              <w:lang w:eastAsia="he-IL"/>
            </w:rPr>
          </w:rPrChange>
        </w:rPr>
        <w:pPrChange w:id="155" w:author="Ofir Tal" w:date="2021-02-21T09:30:00Z">
          <w:pPr>
            <w:spacing w:after="200" w:line="360" w:lineRule="auto"/>
            <w:ind w:left="1304"/>
            <w:jc w:val="both"/>
          </w:pPr>
        </w:pPrChange>
      </w:pPr>
      <w:r w:rsidRPr="00F417F6">
        <w:rPr>
          <w:rFonts w:ascii="Times New Roman" w:eastAsia="Times New Roman" w:hAnsi="Times New Roman" w:cs="David" w:hint="cs"/>
          <w:b/>
          <w:bCs/>
          <w:sz w:val="24"/>
          <w:szCs w:val="24"/>
          <w:rtl/>
          <w:lang w:eastAsia="he-IL"/>
        </w:rPr>
        <w:t>בעקבות פנייתו הטלפונית של המערער לסגן הנציב</w:t>
      </w:r>
      <w:ins w:id="156" w:author="Ofir Tal" w:date="2021-02-21T09:25:00Z">
        <w:r w:rsidR="00F417F6">
          <w:rPr>
            <w:rFonts w:ascii="Times New Roman" w:eastAsia="Times New Roman" w:hAnsi="Times New Roman" w:cs="David" w:hint="cs"/>
            <w:b/>
            <w:bCs/>
            <w:sz w:val="24"/>
            <w:szCs w:val="24"/>
            <w:rtl/>
            <w:lang w:eastAsia="he-IL"/>
          </w:rPr>
          <w:t>,</w:t>
        </w:r>
      </w:ins>
      <w:r w:rsidRPr="00F417F6">
        <w:rPr>
          <w:rFonts w:ascii="Times New Roman" w:eastAsia="Times New Roman" w:hAnsi="Times New Roman" w:cs="David" w:hint="cs"/>
          <w:b/>
          <w:bCs/>
          <w:sz w:val="24"/>
          <w:szCs w:val="24"/>
          <w:rtl/>
          <w:lang w:eastAsia="he-IL"/>
        </w:rPr>
        <w:t xml:space="preserve"> </w:t>
      </w:r>
      <w:del w:id="157" w:author="Ofir Tal" w:date="2021-02-21T09:25:00Z">
        <w:r w:rsidRPr="00F417F6" w:rsidDel="00F417F6">
          <w:rPr>
            <w:rFonts w:ascii="Times New Roman" w:eastAsia="Times New Roman" w:hAnsi="Times New Roman" w:cs="David" w:hint="cs"/>
            <w:b/>
            <w:bCs/>
            <w:sz w:val="24"/>
            <w:szCs w:val="24"/>
            <w:rtl/>
            <w:lang w:eastAsia="he-IL"/>
          </w:rPr>
          <w:delText xml:space="preserve">הוא התבקש </w:delText>
        </w:r>
        <w:r w:rsidR="008A55B1" w:rsidRPr="00F417F6" w:rsidDel="00F417F6">
          <w:rPr>
            <w:rFonts w:ascii="Times New Roman" w:eastAsia="Times New Roman" w:hAnsi="Times New Roman" w:cs="David" w:hint="cs"/>
            <w:b/>
            <w:bCs/>
            <w:sz w:val="24"/>
            <w:szCs w:val="24"/>
            <w:highlight w:val="green"/>
            <w:rtl/>
            <w:lang w:eastAsia="he-IL"/>
          </w:rPr>
          <w:delText>על ידו</w:delText>
        </w:r>
      </w:del>
      <w:ins w:id="158" w:author="Ofir Tal" w:date="2021-02-21T09:25:00Z">
        <w:r w:rsidR="00F417F6">
          <w:rPr>
            <w:rFonts w:ascii="Times New Roman" w:eastAsia="Times New Roman" w:hAnsi="Times New Roman" w:cs="David" w:hint="cs"/>
            <w:b/>
            <w:bCs/>
            <w:sz w:val="24"/>
            <w:szCs w:val="24"/>
            <w:rtl/>
            <w:lang w:eastAsia="he-IL"/>
          </w:rPr>
          <w:t>ביקש האחרון מהמערער</w:t>
        </w:r>
      </w:ins>
      <w:r w:rsidR="008A55B1" w:rsidRPr="00F417F6">
        <w:rPr>
          <w:rFonts w:ascii="Times New Roman" w:eastAsia="Times New Roman" w:hAnsi="Times New Roman" w:cs="David" w:hint="cs"/>
          <w:b/>
          <w:bCs/>
          <w:sz w:val="24"/>
          <w:szCs w:val="24"/>
          <w:rtl/>
          <w:lang w:eastAsia="he-IL"/>
        </w:rPr>
        <w:t xml:space="preserve"> </w:t>
      </w:r>
      <w:r w:rsidRPr="00F417F6">
        <w:rPr>
          <w:rFonts w:ascii="Times New Roman" w:eastAsia="Times New Roman" w:hAnsi="Times New Roman" w:cs="David" w:hint="cs"/>
          <w:b/>
          <w:bCs/>
          <w:sz w:val="24"/>
          <w:szCs w:val="24"/>
          <w:rtl/>
          <w:lang w:eastAsia="he-IL"/>
        </w:rPr>
        <w:t>להעלות על הכתב את טענותיו, וכך עשה, כפי שכתב בפירוש במכתבו:</w:t>
      </w:r>
    </w:p>
    <w:p w:rsidR="00F417F6" w:rsidRPr="00F417F6" w:rsidDel="00F417F6" w:rsidRDefault="00F417F6">
      <w:pPr>
        <w:numPr>
          <w:ilvl w:val="1"/>
          <w:numId w:val="1"/>
        </w:numPr>
        <w:tabs>
          <w:tab w:val="clear" w:pos="792"/>
          <w:tab w:val="left" w:pos="1214"/>
        </w:tabs>
        <w:spacing w:after="200" w:line="360" w:lineRule="auto"/>
        <w:ind w:left="1574" w:hanging="612"/>
        <w:jc w:val="both"/>
        <w:rPr>
          <w:del w:id="159" w:author="Ofir Tal" w:date="2021-02-21T09:26:00Z"/>
          <w:rFonts w:cs="David"/>
          <w:sz w:val="24"/>
          <w:szCs w:val="24"/>
          <w:rtl/>
          <w:rPrChange w:id="160" w:author="Ofir Tal" w:date="2021-02-21T09:25:00Z">
            <w:rPr>
              <w:del w:id="161" w:author="Ofir Tal" w:date="2021-02-21T09:26:00Z"/>
              <w:rFonts w:ascii="Times New Roman" w:eastAsia="Times New Roman" w:hAnsi="Times New Roman" w:cs="David"/>
              <w:b/>
              <w:bCs/>
              <w:sz w:val="24"/>
              <w:szCs w:val="24"/>
              <w:rtl/>
              <w:lang w:eastAsia="he-IL"/>
            </w:rPr>
          </w:rPrChange>
        </w:rPr>
        <w:pPrChange w:id="162" w:author="Ofir Tal" w:date="2021-02-21T09:26:00Z">
          <w:pPr>
            <w:spacing w:after="200" w:line="360" w:lineRule="auto"/>
            <w:ind w:left="1304"/>
            <w:jc w:val="both"/>
          </w:pPr>
        </w:pPrChange>
      </w:pPr>
    </w:p>
    <w:p w:rsidR="00B02B45" w:rsidRPr="00497442" w:rsidRDefault="00B02B45">
      <w:pPr>
        <w:spacing w:before="40" w:after="0" w:line="240" w:lineRule="auto"/>
        <w:ind w:left="1574" w:right="426"/>
        <w:rPr>
          <w:rFonts w:asciiTheme="majorBidi" w:eastAsia="Times New Roman" w:hAnsiTheme="majorBidi" w:cstheme="majorBidi"/>
          <w:b/>
          <w:bCs/>
          <w:sz w:val="24"/>
          <w:szCs w:val="24"/>
          <w:rtl/>
          <w:lang w:eastAsia="he-IL"/>
        </w:rPr>
        <w:pPrChange w:id="163" w:author="Ofir Tal" w:date="2021-02-21T09:26:00Z">
          <w:pPr>
            <w:spacing w:before="40" w:after="0" w:line="240" w:lineRule="auto"/>
            <w:ind w:left="1484" w:right="426"/>
          </w:pPr>
        </w:pPrChange>
      </w:pPr>
      <w:r>
        <w:rPr>
          <w:rFonts w:asciiTheme="majorBidi" w:eastAsia="Times New Roman" w:hAnsiTheme="majorBidi" w:cstheme="majorBidi" w:hint="cs"/>
          <w:b/>
          <w:bCs/>
          <w:sz w:val="24"/>
          <w:szCs w:val="24"/>
          <w:rtl/>
          <w:lang w:eastAsia="he-IL"/>
        </w:rPr>
        <w:t>"</w:t>
      </w:r>
      <w:r w:rsidRPr="00497442">
        <w:rPr>
          <w:rFonts w:asciiTheme="majorBidi" w:eastAsia="Times New Roman" w:hAnsiTheme="majorBidi" w:cstheme="majorBidi"/>
          <w:b/>
          <w:bCs/>
          <w:sz w:val="24"/>
          <w:szCs w:val="24"/>
          <w:rtl/>
          <w:lang w:eastAsia="he-IL"/>
        </w:rPr>
        <w:t xml:space="preserve">בהמשך לשיחתנו הטלפונית </w:t>
      </w:r>
      <w:proofErr w:type="spellStart"/>
      <w:r w:rsidRPr="00497442">
        <w:rPr>
          <w:rFonts w:asciiTheme="majorBidi" w:eastAsia="Times New Roman" w:hAnsiTheme="majorBidi" w:cstheme="majorBidi"/>
          <w:b/>
          <w:bCs/>
          <w:sz w:val="24"/>
          <w:szCs w:val="24"/>
          <w:rtl/>
          <w:lang w:eastAsia="he-IL"/>
        </w:rPr>
        <w:t>בענין</w:t>
      </w:r>
      <w:proofErr w:type="spellEnd"/>
      <w:r w:rsidRPr="00497442">
        <w:rPr>
          <w:rFonts w:asciiTheme="majorBidi" w:eastAsia="Times New Roman" w:hAnsiTheme="majorBidi" w:cstheme="majorBidi"/>
          <w:b/>
          <w:bCs/>
          <w:sz w:val="24"/>
          <w:szCs w:val="24"/>
          <w:rtl/>
          <w:lang w:eastAsia="he-IL"/>
        </w:rPr>
        <w:t xml:space="preserve">  ולבקשתך, (ובלי קשר </w:t>
      </w:r>
      <w:proofErr w:type="spellStart"/>
      <w:r w:rsidRPr="00497442">
        <w:rPr>
          <w:rFonts w:asciiTheme="majorBidi" w:eastAsia="Times New Roman" w:hAnsiTheme="majorBidi" w:cstheme="majorBidi"/>
          <w:b/>
          <w:bCs/>
          <w:sz w:val="24"/>
          <w:szCs w:val="24"/>
          <w:rtl/>
          <w:lang w:eastAsia="he-IL"/>
        </w:rPr>
        <w:t>לטענותי</w:t>
      </w:r>
      <w:proofErr w:type="spellEnd"/>
      <w:r w:rsidRPr="00497442">
        <w:rPr>
          <w:rFonts w:asciiTheme="majorBidi" w:eastAsia="Times New Roman" w:hAnsiTheme="majorBidi" w:cstheme="majorBidi"/>
          <w:b/>
          <w:bCs/>
          <w:sz w:val="24"/>
          <w:szCs w:val="24"/>
          <w:rtl/>
          <w:lang w:eastAsia="he-IL"/>
        </w:rPr>
        <w:t xml:space="preserve"> על הפסקת עבודתי והוצאתי </w:t>
      </w:r>
      <w:proofErr w:type="spellStart"/>
      <w:r w:rsidRPr="00497442">
        <w:rPr>
          <w:rFonts w:asciiTheme="majorBidi" w:eastAsia="Times New Roman" w:hAnsiTheme="majorBidi" w:cstheme="majorBidi"/>
          <w:b/>
          <w:bCs/>
          <w:sz w:val="24"/>
          <w:szCs w:val="24"/>
          <w:rtl/>
          <w:lang w:eastAsia="he-IL"/>
        </w:rPr>
        <w:t>לגימלאות</w:t>
      </w:r>
      <w:proofErr w:type="spellEnd"/>
      <w:r w:rsidRPr="00497442">
        <w:rPr>
          <w:rFonts w:asciiTheme="majorBidi" w:eastAsia="Times New Roman" w:hAnsiTheme="majorBidi" w:cstheme="majorBidi"/>
          <w:b/>
          <w:bCs/>
          <w:sz w:val="24"/>
          <w:szCs w:val="24"/>
          <w:rtl/>
          <w:lang w:eastAsia="he-IL"/>
        </w:rPr>
        <w:t xml:space="preserve">), אני מפרט להלן את </w:t>
      </w:r>
      <w:proofErr w:type="spellStart"/>
      <w:r w:rsidRPr="00497442">
        <w:rPr>
          <w:rFonts w:asciiTheme="majorBidi" w:eastAsia="Times New Roman" w:hAnsiTheme="majorBidi" w:cstheme="majorBidi"/>
          <w:b/>
          <w:bCs/>
          <w:sz w:val="24"/>
          <w:szCs w:val="24"/>
          <w:rtl/>
          <w:lang w:eastAsia="he-IL"/>
        </w:rPr>
        <w:t>הערותי</w:t>
      </w:r>
      <w:proofErr w:type="spellEnd"/>
      <w:r w:rsidRPr="00497442">
        <w:rPr>
          <w:rFonts w:asciiTheme="majorBidi" w:eastAsia="Times New Roman" w:hAnsiTheme="majorBidi" w:cstheme="majorBidi"/>
          <w:b/>
          <w:bCs/>
          <w:sz w:val="24"/>
          <w:szCs w:val="24"/>
          <w:rtl/>
          <w:lang w:eastAsia="he-IL"/>
        </w:rPr>
        <w:t xml:space="preserve"> לדרך חישוב </w:t>
      </w:r>
      <w:proofErr w:type="spellStart"/>
      <w:r w:rsidRPr="00497442">
        <w:rPr>
          <w:rFonts w:asciiTheme="majorBidi" w:eastAsia="Times New Roman" w:hAnsiTheme="majorBidi" w:cstheme="majorBidi"/>
          <w:b/>
          <w:bCs/>
          <w:sz w:val="24"/>
          <w:szCs w:val="24"/>
          <w:rtl/>
          <w:lang w:eastAsia="he-IL"/>
        </w:rPr>
        <w:t>הגימלה</w:t>
      </w:r>
      <w:proofErr w:type="spellEnd"/>
      <w:r w:rsidRPr="00497442">
        <w:rPr>
          <w:rFonts w:asciiTheme="majorBidi" w:eastAsia="Times New Roman" w:hAnsiTheme="majorBidi" w:cstheme="majorBidi"/>
          <w:b/>
          <w:bCs/>
          <w:sz w:val="24"/>
          <w:szCs w:val="24"/>
          <w:rtl/>
          <w:lang w:eastAsia="he-IL"/>
        </w:rPr>
        <w:t xml:space="preserve"> במכתבך שבסימוכין:"</w:t>
      </w:r>
    </w:p>
    <w:p w:rsidR="00EA4BE9" w:rsidRDefault="00EA4BE9">
      <w:pPr>
        <w:tabs>
          <w:tab w:val="left" w:pos="1214"/>
        </w:tabs>
        <w:spacing w:after="0" w:line="360" w:lineRule="auto"/>
        <w:ind w:left="1214"/>
        <w:jc w:val="both"/>
        <w:rPr>
          <w:rFonts w:ascii="Times New Roman" w:eastAsia="Times New Roman" w:hAnsi="Times New Roman" w:cs="David"/>
          <w:sz w:val="24"/>
          <w:szCs w:val="24"/>
          <w:rtl/>
          <w:lang w:eastAsia="he-IL"/>
        </w:rPr>
        <w:pPrChange w:id="164" w:author="Ofir Tal" w:date="2021-02-21T09:26:00Z">
          <w:pPr>
            <w:tabs>
              <w:tab w:val="left" w:pos="1214"/>
            </w:tabs>
            <w:spacing w:after="200" w:line="360" w:lineRule="auto"/>
            <w:ind w:left="1214"/>
            <w:jc w:val="both"/>
          </w:pPr>
        </w:pPrChange>
      </w:pPr>
    </w:p>
    <w:p w:rsidR="00F417F6" w:rsidRPr="00F417F6" w:rsidRDefault="00E24065" w:rsidP="00F46E7D">
      <w:pPr>
        <w:tabs>
          <w:tab w:val="left" w:pos="1214"/>
        </w:tabs>
        <w:spacing w:after="200" w:line="360" w:lineRule="auto"/>
        <w:ind w:left="1214"/>
        <w:jc w:val="both"/>
        <w:rPr>
          <w:ins w:id="165" w:author="Ofir Tal" w:date="2021-02-21T09:29:00Z"/>
          <w:rFonts w:cs="David"/>
          <w:sz w:val="24"/>
          <w:szCs w:val="24"/>
          <w:rtl/>
          <w:rPrChange w:id="166" w:author="Ofir Tal" w:date="2021-02-21T09:29:00Z">
            <w:rPr>
              <w:ins w:id="167" w:author="Ofir Tal" w:date="2021-02-21T09:29:00Z"/>
              <w:rFonts w:ascii="Times New Roman" w:eastAsia="Times New Roman" w:hAnsi="Times New Roman" w:cs="David"/>
              <w:b/>
              <w:bCs/>
              <w:sz w:val="24"/>
              <w:szCs w:val="24"/>
              <w:u w:val="single"/>
              <w:rtl/>
              <w:lang w:eastAsia="he-IL"/>
            </w:rPr>
          </w:rPrChange>
        </w:rPr>
      </w:pPr>
      <w:r w:rsidRPr="00F417F6">
        <w:rPr>
          <w:rFonts w:ascii="Times New Roman" w:eastAsia="Times New Roman" w:hAnsi="Times New Roman" w:cs="David" w:hint="cs"/>
          <w:sz w:val="24"/>
          <w:szCs w:val="24"/>
          <w:rtl/>
          <w:lang w:eastAsia="he-IL"/>
        </w:rPr>
        <w:t>מכתבו של המערער תומך</w:t>
      </w:r>
      <w:ins w:id="168" w:author="Ofir Tal" w:date="2021-02-21T09:26:00Z">
        <w:r w:rsidR="00F417F6">
          <w:rPr>
            <w:rFonts w:ascii="Times New Roman" w:eastAsia="Times New Roman" w:hAnsi="Times New Roman" w:cs="David" w:hint="cs"/>
            <w:sz w:val="24"/>
            <w:szCs w:val="24"/>
            <w:rtl/>
            <w:lang w:eastAsia="he-IL"/>
          </w:rPr>
          <w:t>, אם כן,</w:t>
        </w:r>
      </w:ins>
      <w:r w:rsidRPr="00F417F6">
        <w:rPr>
          <w:rFonts w:ascii="Times New Roman" w:eastAsia="Times New Roman" w:hAnsi="Times New Roman" w:cs="David" w:hint="cs"/>
          <w:sz w:val="24"/>
          <w:szCs w:val="24"/>
          <w:rtl/>
          <w:lang w:eastAsia="he-IL"/>
        </w:rPr>
        <w:t xml:space="preserve"> בטענותיו כי </w:t>
      </w:r>
      <w:r w:rsidRPr="00F417F6">
        <w:rPr>
          <w:rFonts w:ascii="Times New Roman" w:eastAsia="Times New Roman" w:hAnsi="Times New Roman" w:cs="David" w:hint="eastAsia"/>
          <w:b/>
          <w:bCs/>
          <w:sz w:val="24"/>
          <w:szCs w:val="24"/>
          <w:u w:val="single"/>
          <w:rtl/>
          <w:lang w:eastAsia="he-IL"/>
        </w:rPr>
        <w:t>נאמר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במפורש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למצות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את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ענייניו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מול</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הנציבות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ולא</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למהר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ולהגיש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ערעור</w:t>
      </w:r>
      <w:r w:rsidRPr="00F417F6">
        <w:rPr>
          <w:rFonts w:ascii="Times New Roman" w:eastAsia="Times New Roman" w:hAnsi="Times New Roman" w:cs="David" w:hint="cs"/>
          <w:sz w:val="24"/>
          <w:szCs w:val="24"/>
          <w:rtl/>
          <w:lang w:eastAsia="he-IL"/>
        </w:rPr>
        <w:t xml:space="preserve">. </w:t>
      </w:r>
      <w:r w:rsidRPr="00F417F6">
        <w:rPr>
          <w:rFonts w:ascii="Times New Roman" w:eastAsia="Times New Roman" w:hAnsi="Times New Roman" w:cs="David" w:hint="eastAsia"/>
          <w:sz w:val="24"/>
          <w:szCs w:val="24"/>
          <w:rtl/>
          <w:lang w:eastAsia="he-IL"/>
        </w:rPr>
        <w:t>אף</w:t>
      </w:r>
      <w:r w:rsidRPr="00F417F6">
        <w:rPr>
          <w:rFonts w:ascii="Times New Roman" w:eastAsia="Times New Roman" w:hAnsi="Times New Roman" w:cs="David"/>
          <w:sz w:val="24"/>
          <w:szCs w:val="24"/>
          <w:rtl/>
          <w:lang w:eastAsia="he-IL"/>
        </w:rPr>
        <w:t xml:space="preserve"> בכך יש לחזק את טענותיו של המערער כי </w:t>
      </w:r>
      <w:r w:rsidRPr="00F417F6">
        <w:rPr>
          <w:rFonts w:ascii="Times New Roman" w:eastAsia="Times New Roman" w:hAnsi="Times New Roman" w:cs="David"/>
          <w:b/>
          <w:bCs/>
          <w:sz w:val="24"/>
          <w:szCs w:val="24"/>
          <w:u w:val="single"/>
          <w:rtl/>
          <w:lang w:eastAsia="he-IL"/>
        </w:rPr>
        <w:t xml:space="preserve">הוצג בפניו </w:t>
      </w:r>
      <w:r w:rsidR="00D75660" w:rsidRPr="00F417F6">
        <w:rPr>
          <w:rFonts w:ascii="Times New Roman" w:eastAsia="Times New Roman" w:hAnsi="Times New Roman" w:cs="David" w:hint="cs"/>
          <w:b/>
          <w:bCs/>
          <w:sz w:val="24"/>
          <w:szCs w:val="24"/>
          <w:u w:val="single"/>
          <w:rtl/>
          <w:lang w:eastAsia="he-IL"/>
        </w:rPr>
        <w:t xml:space="preserve">במפורש </w:t>
      </w:r>
      <w:r w:rsidRPr="00F417F6">
        <w:rPr>
          <w:rFonts w:ascii="Times New Roman" w:eastAsia="Times New Roman" w:hAnsi="Times New Roman" w:cs="David" w:hint="eastAsia"/>
          <w:b/>
          <w:bCs/>
          <w:sz w:val="24"/>
          <w:szCs w:val="24"/>
          <w:u w:val="single"/>
          <w:rtl/>
          <w:lang w:eastAsia="he-IL"/>
        </w:rPr>
        <w:t>שהוא</w:t>
      </w:r>
      <w:r w:rsidRPr="00F417F6">
        <w:rPr>
          <w:rFonts w:ascii="Times New Roman" w:eastAsia="Times New Roman" w:hAnsi="Times New Roman" w:cs="David"/>
          <w:b/>
          <w:bCs/>
          <w:sz w:val="24"/>
          <w:szCs w:val="24"/>
          <w:u w:val="single"/>
          <w:rtl/>
          <w:lang w:eastAsia="he-IL"/>
        </w:rPr>
        <w:t xml:space="preserve"> לא נדרש להגיש ערעור </w:t>
      </w:r>
      <w:proofErr w:type="spellStart"/>
      <w:r w:rsidRPr="00F417F6">
        <w:rPr>
          <w:rFonts w:ascii="Times New Roman" w:eastAsia="Times New Roman" w:hAnsi="Times New Roman" w:cs="David" w:hint="eastAsia"/>
          <w:b/>
          <w:bCs/>
          <w:sz w:val="24"/>
          <w:szCs w:val="24"/>
          <w:u w:val="single"/>
          <w:rtl/>
          <w:lang w:eastAsia="he-IL"/>
        </w:rPr>
        <w:t>גימלאות</w:t>
      </w:r>
      <w:proofErr w:type="spellEnd"/>
      <w:r w:rsidRPr="00F417F6">
        <w:rPr>
          <w:rFonts w:ascii="Times New Roman" w:eastAsia="Times New Roman" w:hAnsi="Times New Roman" w:cs="David"/>
          <w:sz w:val="24"/>
          <w:szCs w:val="24"/>
          <w:rtl/>
          <w:lang w:eastAsia="he-IL"/>
        </w:rPr>
        <w:t xml:space="preserve">, </w:t>
      </w:r>
      <w:r w:rsidRPr="00F417F6">
        <w:rPr>
          <w:rFonts w:ascii="Times New Roman" w:eastAsia="Times New Roman" w:hAnsi="Times New Roman" w:cs="David" w:hint="cs"/>
          <w:b/>
          <w:bCs/>
          <w:sz w:val="24"/>
          <w:szCs w:val="24"/>
          <w:rtl/>
          <w:lang w:eastAsia="he-IL"/>
        </w:rPr>
        <w:t xml:space="preserve">אלא לנהל הליכים מול נציבות שירות המדינה </w:t>
      </w:r>
      <w:r w:rsidRPr="00F417F6">
        <w:rPr>
          <w:rFonts w:ascii="Times New Roman" w:eastAsia="Times New Roman" w:hAnsi="Times New Roman" w:cs="David" w:hint="cs"/>
          <w:b/>
          <w:bCs/>
          <w:sz w:val="24"/>
          <w:szCs w:val="24"/>
          <w:u w:val="single"/>
          <w:rtl/>
          <w:lang w:eastAsia="he-IL"/>
        </w:rPr>
        <w:t>כי הם המוסמכים לכך.</w:t>
      </w:r>
      <w:r w:rsidR="00B13E75" w:rsidRPr="00F417F6">
        <w:rPr>
          <w:rFonts w:ascii="Times New Roman" w:eastAsia="Times New Roman" w:hAnsi="Times New Roman" w:cs="David" w:hint="cs"/>
          <w:b/>
          <w:bCs/>
          <w:sz w:val="24"/>
          <w:szCs w:val="24"/>
          <w:u w:val="single"/>
          <w:rtl/>
          <w:lang w:eastAsia="he-IL"/>
        </w:rPr>
        <w:t xml:space="preserve"> </w:t>
      </w:r>
    </w:p>
    <w:p w:rsidR="00F417F6" w:rsidRPr="00F417F6" w:rsidRDefault="00B13E75" w:rsidP="00F417F6">
      <w:pPr>
        <w:tabs>
          <w:tab w:val="left" w:pos="1214"/>
        </w:tabs>
        <w:spacing w:after="200" w:line="360" w:lineRule="auto"/>
        <w:ind w:left="1214"/>
        <w:jc w:val="both"/>
        <w:rPr>
          <w:ins w:id="169" w:author="Ofir Tal" w:date="2021-02-21T09:27:00Z"/>
          <w:rFonts w:cs="David"/>
          <w:sz w:val="24"/>
          <w:szCs w:val="24"/>
          <w:rtl/>
          <w:rPrChange w:id="170" w:author="Ofir Tal" w:date="2021-02-21T09:27:00Z">
            <w:rPr>
              <w:ins w:id="171" w:author="Ofir Tal" w:date="2021-02-21T09:27:00Z"/>
              <w:rFonts w:ascii="Times New Roman" w:eastAsia="Times New Roman" w:hAnsi="Times New Roman" w:cs="David"/>
              <w:sz w:val="24"/>
              <w:szCs w:val="24"/>
              <w:u w:val="single"/>
              <w:rtl/>
              <w:lang w:eastAsia="he-IL"/>
            </w:rPr>
          </w:rPrChange>
        </w:rPr>
      </w:pPr>
      <w:r w:rsidRPr="00F417F6">
        <w:rPr>
          <w:rFonts w:ascii="Times New Roman" w:eastAsia="Times New Roman" w:hAnsi="Times New Roman" w:cs="David" w:hint="cs"/>
          <w:sz w:val="24"/>
          <w:szCs w:val="24"/>
          <w:u w:val="single"/>
          <w:rtl/>
          <w:lang w:eastAsia="he-IL"/>
        </w:rPr>
        <w:t xml:space="preserve">הדבר גם מחזק את טענת המערער </w:t>
      </w:r>
      <w:r w:rsidR="008A55B1" w:rsidRPr="00F417F6">
        <w:rPr>
          <w:rFonts w:ascii="Times New Roman" w:eastAsia="Times New Roman" w:hAnsi="Times New Roman" w:cs="David" w:hint="cs"/>
          <w:sz w:val="24"/>
          <w:szCs w:val="24"/>
          <w:u w:val="single"/>
          <w:rtl/>
          <w:lang w:eastAsia="he-IL"/>
        </w:rPr>
        <w:t>ש</w:t>
      </w:r>
      <w:r w:rsidRPr="00F417F6">
        <w:rPr>
          <w:rFonts w:ascii="Times New Roman" w:eastAsia="Times New Roman" w:hAnsi="Times New Roman" w:cs="David" w:hint="cs"/>
          <w:sz w:val="24"/>
          <w:szCs w:val="24"/>
          <w:u w:val="single"/>
          <w:rtl/>
          <w:lang w:eastAsia="he-IL"/>
        </w:rPr>
        <w:t xml:space="preserve">סעיף 43 לחוק </w:t>
      </w:r>
      <w:proofErr w:type="spellStart"/>
      <w:r w:rsidRPr="00F417F6">
        <w:rPr>
          <w:rFonts w:ascii="Times New Roman" w:eastAsia="Times New Roman" w:hAnsi="Times New Roman" w:cs="David" w:hint="cs"/>
          <w:sz w:val="24"/>
          <w:szCs w:val="24"/>
          <w:u w:val="single"/>
          <w:rtl/>
          <w:lang w:eastAsia="he-IL"/>
        </w:rPr>
        <w:t>הגימלאות</w:t>
      </w:r>
      <w:proofErr w:type="spellEnd"/>
      <w:r w:rsidRPr="00F417F6">
        <w:rPr>
          <w:rFonts w:ascii="Times New Roman" w:eastAsia="Times New Roman" w:hAnsi="Times New Roman" w:cs="David" w:hint="cs"/>
          <w:sz w:val="24"/>
          <w:szCs w:val="24"/>
          <w:u w:val="single"/>
          <w:rtl/>
          <w:lang w:eastAsia="he-IL"/>
        </w:rPr>
        <w:t xml:space="preserve"> אכן לא חל עליו</w:t>
      </w:r>
      <w:ins w:id="172" w:author="Ofir Tal" w:date="2021-02-21T09:29:00Z">
        <w:r w:rsidR="00F417F6">
          <w:rPr>
            <w:rFonts w:ascii="Times New Roman" w:eastAsia="Times New Roman" w:hAnsi="Times New Roman" w:cs="David" w:hint="cs"/>
            <w:sz w:val="24"/>
            <w:szCs w:val="24"/>
            <w:u w:val="single"/>
            <w:rtl/>
            <w:lang w:eastAsia="he-IL"/>
          </w:rPr>
          <w:t>, שהרי כל הנוגעים בדבר התנהלו כאילו המגבלה הקבוע בתקנות אינה רלבנטית למערער</w:t>
        </w:r>
      </w:ins>
      <w:ins w:id="173" w:author="Ofir Tal" w:date="2021-02-21T09:27:00Z">
        <w:r w:rsidR="00F417F6">
          <w:rPr>
            <w:rFonts w:ascii="Times New Roman" w:eastAsia="Times New Roman" w:hAnsi="Times New Roman" w:cs="David" w:hint="cs"/>
            <w:sz w:val="24"/>
            <w:szCs w:val="24"/>
            <w:u w:val="single"/>
            <w:rtl/>
            <w:lang w:eastAsia="he-IL"/>
          </w:rPr>
          <w:t>.</w:t>
        </w:r>
      </w:ins>
    </w:p>
    <w:p w:rsidR="008C2A54" w:rsidRPr="008C2A54" w:rsidRDefault="008A55B1" w:rsidP="0045694C">
      <w:pPr>
        <w:numPr>
          <w:ilvl w:val="1"/>
          <w:numId w:val="1"/>
        </w:numPr>
        <w:tabs>
          <w:tab w:val="clear" w:pos="792"/>
          <w:tab w:val="left" w:pos="1214"/>
        </w:tabs>
        <w:spacing w:after="200" w:line="360" w:lineRule="auto"/>
        <w:ind w:left="1214" w:hanging="612"/>
        <w:jc w:val="both"/>
        <w:rPr>
          <w:rFonts w:cs="David"/>
          <w:sz w:val="24"/>
          <w:szCs w:val="24"/>
          <w:highlight w:val="yellow"/>
        </w:rPr>
        <w:pPrChange w:id="174" w:author="Ofir Tal" w:date="2021-02-21T09:28:00Z">
          <w:pPr>
            <w:tabs>
              <w:tab w:val="left" w:pos="1214"/>
            </w:tabs>
            <w:spacing w:after="200" w:line="360" w:lineRule="auto"/>
            <w:ind w:left="1214"/>
            <w:jc w:val="both"/>
          </w:pPr>
        </w:pPrChange>
      </w:pPr>
      <w:del w:id="175" w:author="Ofir Tal" w:date="2021-02-21T09:27:00Z">
        <w:r w:rsidRPr="00F417F6" w:rsidDel="00F417F6">
          <w:rPr>
            <w:rFonts w:ascii="Times New Roman" w:eastAsia="Times New Roman" w:hAnsi="Times New Roman" w:cs="David" w:hint="cs"/>
            <w:sz w:val="24"/>
            <w:szCs w:val="24"/>
            <w:u w:val="single"/>
            <w:rtl/>
            <w:lang w:eastAsia="he-IL"/>
          </w:rPr>
          <w:delText xml:space="preserve"> </w:delText>
        </w:r>
        <w:r w:rsidRPr="00F417F6" w:rsidDel="00F417F6">
          <w:rPr>
            <w:rFonts w:ascii="Times New Roman" w:eastAsia="Times New Roman" w:hAnsi="Times New Roman" w:cs="David" w:hint="cs"/>
            <w:sz w:val="24"/>
            <w:szCs w:val="24"/>
            <w:highlight w:val="green"/>
            <w:u w:val="single"/>
            <w:rtl/>
            <w:lang w:eastAsia="he-IL"/>
          </w:rPr>
          <w:delText>ואת הבנתו שגם הממונה וגם נציבות שרות המדינה סברו כך לאור סעיפי</w:delText>
        </w:r>
        <w:r w:rsidR="00441A68" w:rsidRPr="00F417F6" w:rsidDel="00F417F6">
          <w:rPr>
            <w:rFonts w:ascii="Times New Roman" w:eastAsia="Times New Roman" w:hAnsi="Times New Roman" w:cs="David" w:hint="cs"/>
            <w:sz w:val="24"/>
            <w:szCs w:val="24"/>
            <w:highlight w:val="green"/>
            <w:u w:val="single"/>
            <w:rtl/>
            <w:lang w:eastAsia="he-IL"/>
          </w:rPr>
          <w:delText>ם</w:delText>
        </w:r>
        <w:r w:rsidRPr="00F417F6" w:rsidDel="00F417F6">
          <w:rPr>
            <w:rFonts w:ascii="Times New Roman" w:eastAsia="Times New Roman" w:hAnsi="Times New Roman" w:cs="David" w:hint="cs"/>
            <w:sz w:val="24"/>
            <w:szCs w:val="24"/>
            <w:highlight w:val="green"/>
            <w:u w:val="single"/>
            <w:rtl/>
            <w:lang w:eastAsia="he-IL"/>
          </w:rPr>
          <w:delText xml:space="preserve"> 1</w:delText>
        </w:r>
        <w:r w:rsidR="009D131D" w:rsidRPr="00F417F6" w:rsidDel="00F417F6">
          <w:rPr>
            <w:rFonts w:ascii="Times New Roman" w:eastAsia="Times New Roman" w:hAnsi="Times New Roman" w:cs="David" w:hint="cs"/>
            <w:sz w:val="24"/>
            <w:szCs w:val="24"/>
            <w:highlight w:val="green"/>
            <w:u w:val="single"/>
            <w:rtl/>
            <w:lang w:eastAsia="he-IL"/>
          </w:rPr>
          <w:delText>2</w:delText>
        </w:r>
        <w:r w:rsidRPr="00F417F6" w:rsidDel="00F417F6">
          <w:rPr>
            <w:rFonts w:ascii="Times New Roman" w:eastAsia="Times New Roman" w:hAnsi="Times New Roman" w:cs="David" w:hint="cs"/>
            <w:sz w:val="24"/>
            <w:szCs w:val="24"/>
            <w:highlight w:val="green"/>
            <w:u w:val="single"/>
            <w:rtl/>
            <w:lang w:eastAsia="he-IL"/>
          </w:rPr>
          <w:delText>,1</w:delText>
        </w:r>
        <w:r w:rsidR="009D131D" w:rsidRPr="00F417F6" w:rsidDel="00F417F6">
          <w:rPr>
            <w:rFonts w:ascii="Times New Roman" w:eastAsia="Times New Roman" w:hAnsi="Times New Roman" w:cs="David" w:hint="cs"/>
            <w:sz w:val="24"/>
            <w:szCs w:val="24"/>
            <w:highlight w:val="green"/>
            <w:u w:val="single"/>
            <w:rtl/>
            <w:lang w:eastAsia="he-IL"/>
          </w:rPr>
          <w:delText>1</w:delText>
        </w:r>
        <w:r w:rsidRPr="00F417F6" w:rsidDel="00F417F6">
          <w:rPr>
            <w:rFonts w:ascii="Times New Roman" w:eastAsia="Times New Roman" w:hAnsi="Times New Roman" w:cs="David" w:hint="cs"/>
            <w:sz w:val="24"/>
            <w:szCs w:val="24"/>
            <w:highlight w:val="green"/>
            <w:u w:val="single"/>
            <w:rtl/>
            <w:lang w:eastAsia="he-IL"/>
          </w:rPr>
          <w:delText xml:space="preserve"> ו-13 של החוזה.</w:delText>
        </w:r>
        <w:r w:rsidRPr="00F417F6" w:rsidDel="00F417F6">
          <w:rPr>
            <w:rFonts w:ascii="Times New Roman" w:eastAsia="Times New Roman" w:hAnsi="Times New Roman" w:cs="David" w:hint="cs"/>
            <w:sz w:val="24"/>
            <w:szCs w:val="24"/>
            <w:u w:val="single"/>
            <w:rtl/>
            <w:lang w:eastAsia="he-IL"/>
          </w:rPr>
          <w:delText xml:space="preserve"> </w:delText>
        </w:r>
      </w:del>
      <w:ins w:id="176" w:author="Ofir Tal" w:date="2021-02-21T09:27:00Z">
        <w:r w:rsidR="00F417F6">
          <w:rPr>
            <w:rFonts w:ascii="Times New Roman" w:eastAsia="Times New Roman" w:hAnsi="Times New Roman" w:cs="David" w:hint="cs"/>
            <w:sz w:val="24"/>
            <w:szCs w:val="24"/>
            <w:u w:val="single"/>
            <w:rtl/>
            <w:lang w:eastAsia="he-IL"/>
          </w:rPr>
          <w:t xml:space="preserve"> </w:t>
        </w:r>
        <w:r w:rsidR="00F417F6" w:rsidRPr="00F417F6">
          <w:rPr>
            <w:rFonts w:ascii="Times New Roman" w:eastAsia="Times New Roman" w:hAnsi="Times New Roman" w:cs="David" w:hint="eastAsia"/>
            <w:sz w:val="24"/>
            <w:szCs w:val="24"/>
            <w:highlight w:val="cyan"/>
            <w:u w:val="single"/>
            <w:rtl/>
            <w:lang w:eastAsia="he-IL"/>
            <w:rPrChange w:id="177" w:author="Ofir Tal" w:date="2021-02-21T09:28:00Z">
              <w:rPr>
                <w:rFonts w:ascii="Times New Roman" w:eastAsia="Times New Roman" w:hAnsi="Times New Roman" w:cs="David" w:hint="eastAsia"/>
                <w:sz w:val="24"/>
                <w:szCs w:val="24"/>
                <w:u w:val="single"/>
                <w:rtl/>
                <w:lang w:eastAsia="he-IL"/>
              </w:rPr>
            </w:rPrChange>
          </w:rPr>
          <w:t>זה</w:t>
        </w:r>
        <w:r w:rsidR="00F417F6" w:rsidRPr="00F417F6">
          <w:rPr>
            <w:rFonts w:ascii="Times New Roman" w:eastAsia="Times New Roman" w:hAnsi="Times New Roman" w:cs="David"/>
            <w:sz w:val="24"/>
            <w:szCs w:val="24"/>
            <w:highlight w:val="cyan"/>
            <w:u w:val="single"/>
            <w:rtl/>
            <w:lang w:eastAsia="he-IL"/>
            <w:rPrChange w:id="178" w:author="Ofir Tal" w:date="2021-02-21T09:28:00Z">
              <w:rPr>
                <w:rFonts w:ascii="Times New Roman" w:eastAsia="Times New Roman" w:hAnsi="Times New Roman" w:cs="David"/>
                <w:sz w:val="24"/>
                <w:szCs w:val="24"/>
                <w:u w:val="single"/>
                <w:rtl/>
                <w:lang w:eastAsia="he-IL"/>
              </w:rPr>
            </w:rPrChange>
          </w:rPr>
          <w:t xml:space="preserve"> פחות חשוב ולמיטב זכרוני גם לא </w:t>
        </w:r>
      </w:ins>
      <w:ins w:id="179" w:author="Ofir Tal" w:date="2021-02-21T09:28:00Z">
        <w:r w:rsidR="00F417F6" w:rsidRPr="00F417F6">
          <w:rPr>
            <w:rFonts w:ascii="Times New Roman" w:eastAsia="Times New Roman" w:hAnsi="Times New Roman" w:cs="David" w:hint="eastAsia"/>
            <w:sz w:val="24"/>
            <w:szCs w:val="24"/>
            <w:highlight w:val="cyan"/>
            <w:u w:val="single"/>
            <w:rtl/>
            <w:lang w:eastAsia="he-IL"/>
            <w:rPrChange w:id="180" w:author="Ofir Tal" w:date="2021-02-21T09:28:00Z">
              <w:rPr>
                <w:rFonts w:ascii="Times New Roman" w:eastAsia="Times New Roman" w:hAnsi="Times New Roman" w:cs="David" w:hint="eastAsia"/>
                <w:sz w:val="24"/>
                <w:szCs w:val="24"/>
                <w:u w:val="single"/>
                <w:rtl/>
                <w:lang w:eastAsia="he-IL"/>
              </w:rPr>
            </w:rPrChange>
          </w:rPr>
          <w:t>מדויק</w:t>
        </w:r>
      </w:ins>
      <w:ins w:id="181" w:author="Ofir Tal" w:date="2021-02-21T09:27:00Z">
        <w:r w:rsidR="00F417F6" w:rsidRPr="00F417F6">
          <w:rPr>
            <w:rFonts w:ascii="Times New Roman" w:eastAsia="Times New Roman" w:hAnsi="Times New Roman" w:cs="David"/>
            <w:sz w:val="24"/>
            <w:szCs w:val="24"/>
            <w:highlight w:val="cyan"/>
            <w:u w:val="single"/>
            <w:rtl/>
            <w:lang w:eastAsia="he-IL"/>
            <w:rPrChange w:id="182"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3" w:author="Ofir Tal" w:date="2021-02-21T09:28:00Z">
              <w:rPr>
                <w:rFonts w:ascii="Times New Roman" w:eastAsia="Times New Roman" w:hAnsi="Times New Roman" w:cs="David" w:hint="eastAsia"/>
                <w:sz w:val="24"/>
                <w:szCs w:val="24"/>
                <w:u w:val="single"/>
                <w:rtl/>
                <w:lang w:eastAsia="he-IL"/>
              </w:rPr>
            </w:rPrChange>
          </w:rPr>
          <w:t>אתה</w:t>
        </w:r>
        <w:r w:rsidR="00F417F6" w:rsidRPr="00F417F6">
          <w:rPr>
            <w:rFonts w:ascii="Times New Roman" w:eastAsia="Times New Roman" w:hAnsi="Times New Roman" w:cs="David"/>
            <w:sz w:val="24"/>
            <w:szCs w:val="24"/>
            <w:highlight w:val="cyan"/>
            <w:u w:val="single"/>
            <w:rtl/>
            <w:lang w:eastAsia="he-IL"/>
            <w:rPrChange w:id="184"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5" w:author="Ofir Tal" w:date="2021-02-21T09:28:00Z">
              <w:rPr>
                <w:rFonts w:ascii="Times New Roman" w:eastAsia="Times New Roman" w:hAnsi="Times New Roman" w:cs="David" w:hint="eastAsia"/>
                <w:sz w:val="24"/>
                <w:szCs w:val="24"/>
                <w:u w:val="single"/>
                <w:rtl/>
                <w:lang w:eastAsia="he-IL"/>
              </w:rPr>
            </w:rPrChange>
          </w:rPr>
          <w:t>אמרת</w:t>
        </w:r>
        <w:r w:rsidR="00F417F6" w:rsidRPr="00F417F6">
          <w:rPr>
            <w:rFonts w:ascii="Times New Roman" w:eastAsia="Times New Roman" w:hAnsi="Times New Roman" w:cs="David"/>
            <w:sz w:val="24"/>
            <w:szCs w:val="24"/>
            <w:highlight w:val="cyan"/>
            <w:u w:val="single"/>
            <w:rtl/>
            <w:lang w:eastAsia="he-IL"/>
            <w:rPrChange w:id="186"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7" w:author="Ofir Tal" w:date="2021-02-21T09:28:00Z">
              <w:rPr>
                <w:rFonts w:ascii="Times New Roman" w:eastAsia="Times New Roman" w:hAnsi="Times New Roman" w:cs="David" w:hint="eastAsia"/>
                <w:sz w:val="24"/>
                <w:szCs w:val="24"/>
                <w:u w:val="single"/>
                <w:rtl/>
                <w:lang w:eastAsia="he-IL"/>
              </w:rPr>
            </w:rPrChange>
          </w:rPr>
          <w:t>לי</w:t>
        </w:r>
        <w:r w:rsidR="00F417F6" w:rsidRPr="00F417F6">
          <w:rPr>
            <w:rFonts w:ascii="Times New Roman" w:eastAsia="Times New Roman" w:hAnsi="Times New Roman" w:cs="David"/>
            <w:sz w:val="24"/>
            <w:szCs w:val="24"/>
            <w:highlight w:val="cyan"/>
            <w:u w:val="single"/>
            <w:rtl/>
            <w:lang w:eastAsia="he-IL"/>
            <w:rPrChange w:id="188"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9" w:author="Ofir Tal" w:date="2021-02-21T09:28:00Z">
              <w:rPr>
                <w:rFonts w:ascii="Times New Roman" w:eastAsia="Times New Roman" w:hAnsi="Times New Roman" w:cs="David" w:hint="eastAsia"/>
                <w:sz w:val="24"/>
                <w:szCs w:val="24"/>
                <w:u w:val="single"/>
                <w:rtl/>
                <w:lang w:eastAsia="he-IL"/>
              </w:rPr>
            </w:rPrChange>
          </w:rPr>
          <w:t>ש</w:t>
        </w:r>
      </w:ins>
      <w:ins w:id="190" w:author="Ofir Tal" w:date="2021-02-21T09:28:00Z">
        <w:r w:rsidR="00F417F6" w:rsidRPr="00F417F6">
          <w:rPr>
            <w:rFonts w:ascii="Times New Roman" w:eastAsia="Times New Roman" w:hAnsi="Times New Roman" w:cs="David" w:hint="eastAsia"/>
            <w:sz w:val="24"/>
            <w:szCs w:val="24"/>
            <w:highlight w:val="cyan"/>
            <w:u w:val="single"/>
            <w:rtl/>
            <w:lang w:eastAsia="he-IL"/>
            <w:rPrChange w:id="191" w:author="Ofir Tal" w:date="2021-02-21T09:28:00Z">
              <w:rPr>
                <w:rFonts w:ascii="Times New Roman" w:eastAsia="Times New Roman" w:hAnsi="Times New Roman" w:cs="David" w:hint="eastAsia"/>
                <w:sz w:val="24"/>
                <w:szCs w:val="24"/>
                <w:u w:val="single"/>
                <w:rtl/>
                <w:lang w:eastAsia="he-IL"/>
              </w:rPr>
            </w:rPrChange>
          </w:rPr>
          <w:t>נאמר</w:t>
        </w:r>
      </w:ins>
      <w:ins w:id="192" w:author="Ofir Tal" w:date="2021-02-21T09:27:00Z">
        <w:r w:rsidR="00F417F6" w:rsidRPr="00F417F6">
          <w:rPr>
            <w:rFonts w:ascii="Times New Roman" w:eastAsia="Times New Roman" w:hAnsi="Times New Roman" w:cs="David"/>
            <w:sz w:val="24"/>
            <w:szCs w:val="24"/>
            <w:highlight w:val="cyan"/>
            <w:u w:val="single"/>
            <w:rtl/>
            <w:lang w:eastAsia="he-IL"/>
            <w:rPrChange w:id="193" w:author="Ofir Tal" w:date="2021-02-21T09:28:00Z">
              <w:rPr>
                <w:rFonts w:ascii="Times New Roman" w:eastAsia="Times New Roman" w:hAnsi="Times New Roman" w:cs="David"/>
                <w:sz w:val="24"/>
                <w:szCs w:val="24"/>
                <w:u w:val="single"/>
                <w:rtl/>
                <w:lang w:eastAsia="he-IL"/>
              </w:rPr>
            </w:rPrChange>
          </w:rPr>
          <w:t xml:space="preserve"> לך שאתה צריך להגיש תוך שנה ולא תוך 60 ימים...</w:t>
        </w:r>
        <w:r w:rsidR="00F417F6">
          <w:rPr>
            <w:rFonts w:ascii="Times New Roman" w:eastAsia="Times New Roman" w:hAnsi="Times New Roman" w:cs="David" w:hint="cs"/>
            <w:sz w:val="24"/>
            <w:szCs w:val="24"/>
            <w:u w:val="single"/>
            <w:rtl/>
            <w:lang w:eastAsia="he-IL"/>
          </w:rPr>
          <w:t xml:space="preserve"> </w:t>
        </w:r>
      </w:ins>
      <w:r w:rsidR="00030DF9" w:rsidRPr="008C2A54">
        <w:rPr>
          <w:rFonts w:cs="David" w:hint="cs"/>
          <w:sz w:val="24"/>
          <w:szCs w:val="24"/>
          <w:highlight w:val="yellow"/>
          <w:rtl/>
        </w:rPr>
        <w:t>מדויק מאד</w:t>
      </w:r>
      <w:r w:rsidR="008C2A54" w:rsidRPr="008C2A54">
        <w:rPr>
          <w:rFonts w:cs="David" w:hint="cs"/>
          <w:sz w:val="24"/>
          <w:szCs w:val="24"/>
          <w:highlight w:val="yellow"/>
          <w:rtl/>
        </w:rPr>
        <w:t xml:space="preserve"> ולדעתי חשוב מאד ואסביר</w:t>
      </w:r>
    </w:p>
    <w:p w:rsidR="00E24065" w:rsidRDefault="00030DF9" w:rsidP="00F659C2">
      <w:pPr>
        <w:tabs>
          <w:tab w:val="left" w:pos="1214"/>
        </w:tabs>
        <w:spacing w:after="200" w:line="360" w:lineRule="auto"/>
        <w:ind w:left="1214"/>
        <w:jc w:val="both"/>
        <w:rPr>
          <w:rFonts w:cs="David"/>
          <w:sz w:val="24"/>
          <w:szCs w:val="24"/>
        </w:rPr>
      </w:pPr>
      <w:r w:rsidRPr="008C2A54">
        <w:rPr>
          <w:rFonts w:cs="David" w:hint="cs"/>
          <w:sz w:val="24"/>
          <w:szCs w:val="24"/>
          <w:highlight w:val="yellow"/>
          <w:rtl/>
        </w:rPr>
        <w:t xml:space="preserve">. </w:t>
      </w:r>
      <w:r w:rsidR="00635E75" w:rsidRPr="008C2A54">
        <w:rPr>
          <w:rFonts w:cs="David" w:hint="cs"/>
          <w:sz w:val="24"/>
          <w:szCs w:val="24"/>
          <w:highlight w:val="yellow"/>
          <w:rtl/>
        </w:rPr>
        <w:t>מה ש</w:t>
      </w:r>
      <w:r w:rsidRPr="008C2A54">
        <w:rPr>
          <w:rFonts w:cs="David" w:hint="cs"/>
          <w:sz w:val="24"/>
          <w:szCs w:val="24"/>
          <w:highlight w:val="yellow"/>
          <w:rtl/>
        </w:rPr>
        <w:t xml:space="preserve">אמרתי לך </w:t>
      </w:r>
      <w:r w:rsidR="00635E75" w:rsidRPr="008C2A54">
        <w:rPr>
          <w:rFonts w:cs="David" w:hint="cs"/>
          <w:sz w:val="24"/>
          <w:szCs w:val="24"/>
          <w:highlight w:val="yellow"/>
          <w:rtl/>
        </w:rPr>
        <w:t xml:space="preserve">היה </w:t>
      </w:r>
      <w:r w:rsidRPr="008C2A54">
        <w:rPr>
          <w:rFonts w:cs="David" w:hint="cs"/>
          <w:sz w:val="24"/>
          <w:szCs w:val="24"/>
          <w:highlight w:val="yellow"/>
          <w:rtl/>
        </w:rPr>
        <w:t xml:space="preserve">שבשיחה טלפונית (יחידה, למרות כל בקשותיי) עם ציון לוי </w:t>
      </w:r>
      <w:r w:rsidR="00433047">
        <w:rPr>
          <w:rFonts w:cs="David" w:hint="cs"/>
          <w:b/>
          <w:bCs/>
          <w:sz w:val="24"/>
          <w:szCs w:val="24"/>
          <w:highlight w:val="yellow"/>
          <w:rtl/>
        </w:rPr>
        <w:t xml:space="preserve">3.5 שנים מאוחר יותר, </w:t>
      </w:r>
      <w:r w:rsidRPr="008C2A54">
        <w:rPr>
          <w:rFonts w:cs="David" w:hint="cs"/>
          <w:b/>
          <w:bCs/>
          <w:sz w:val="24"/>
          <w:szCs w:val="24"/>
          <w:highlight w:val="yellow"/>
          <w:rtl/>
        </w:rPr>
        <w:t>ב</w:t>
      </w:r>
      <w:r w:rsidR="00433047">
        <w:rPr>
          <w:rFonts w:cs="David" w:hint="cs"/>
          <w:b/>
          <w:bCs/>
          <w:sz w:val="24"/>
          <w:szCs w:val="24"/>
          <w:highlight w:val="yellow"/>
          <w:rtl/>
        </w:rPr>
        <w:t>16 ל</w:t>
      </w:r>
      <w:r w:rsidRPr="008C2A54">
        <w:rPr>
          <w:rFonts w:cs="David" w:hint="cs"/>
          <w:b/>
          <w:bCs/>
          <w:sz w:val="24"/>
          <w:szCs w:val="24"/>
          <w:highlight w:val="yellow"/>
          <w:rtl/>
        </w:rPr>
        <w:t>אוגוסט</w:t>
      </w:r>
      <w:r w:rsidRPr="008C2A54">
        <w:rPr>
          <w:rFonts w:cs="David" w:hint="cs"/>
          <w:b/>
          <w:bCs/>
          <w:sz w:val="24"/>
          <w:szCs w:val="24"/>
          <w:highlight w:val="yellow"/>
          <w:rtl/>
        </w:rPr>
        <w:t>-</w:t>
      </w:r>
      <w:r w:rsidR="00433047">
        <w:rPr>
          <w:rFonts w:cs="David" w:hint="cs"/>
          <w:b/>
          <w:bCs/>
          <w:sz w:val="24"/>
          <w:szCs w:val="24"/>
          <w:highlight w:val="yellow"/>
          <w:rtl/>
        </w:rPr>
        <w:t xml:space="preserve"> </w:t>
      </w:r>
      <w:r w:rsidRPr="008C2A54">
        <w:rPr>
          <w:rFonts w:cs="David" w:hint="cs"/>
          <w:b/>
          <w:bCs/>
          <w:sz w:val="24"/>
          <w:szCs w:val="24"/>
          <w:highlight w:val="yellow"/>
          <w:rtl/>
        </w:rPr>
        <w:t>2016!)</w:t>
      </w:r>
      <w:r w:rsidR="00635E75" w:rsidRPr="008C2A54">
        <w:rPr>
          <w:rFonts w:cs="David" w:hint="cs"/>
          <w:sz w:val="24"/>
          <w:szCs w:val="24"/>
          <w:highlight w:val="yellow"/>
          <w:rtl/>
        </w:rPr>
        <w:t xml:space="preserve">, </w:t>
      </w:r>
      <w:r w:rsidRPr="008C2A54">
        <w:rPr>
          <w:rFonts w:cs="David" w:hint="cs"/>
          <w:b/>
          <w:bCs/>
          <w:sz w:val="24"/>
          <w:szCs w:val="24"/>
          <w:highlight w:val="yellow"/>
          <w:rtl/>
        </w:rPr>
        <w:t>שכנעתי אותו בטיעוניי</w:t>
      </w:r>
      <w:r w:rsidR="00635E75" w:rsidRPr="008C2A54">
        <w:rPr>
          <w:rFonts w:cs="David" w:hint="cs"/>
          <w:sz w:val="24"/>
          <w:szCs w:val="24"/>
          <w:highlight w:val="yellow"/>
          <w:rtl/>
        </w:rPr>
        <w:t xml:space="preserve"> ולכן </w:t>
      </w:r>
      <w:r w:rsidRPr="008C2A54">
        <w:rPr>
          <w:rFonts w:cs="David" w:hint="cs"/>
          <w:sz w:val="24"/>
          <w:szCs w:val="24"/>
          <w:highlight w:val="yellow"/>
          <w:rtl/>
        </w:rPr>
        <w:t xml:space="preserve"> תשובתו </w:t>
      </w:r>
      <w:r w:rsidR="0045694C" w:rsidRPr="008C2A54">
        <w:rPr>
          <w:rFonts w:cs="David" w:hint="cs"/>
          <w:sz w:val="24"/>
          <w:szCs w:val="24"/>
          <w:highlight w:val="yellow"/>
          <w:rtl/>
        </w:rPr>
        <w:t xml:space="preserve">הטלפונית </w:t>
      </w:r>
      <w:proofErr w:type="spellStart"/>
      <w:r w:rsidRPr="008C2A54">
        <w:rPr>
          <w:rFonts w:cs="David" w:hint="cs"/>
          <w:sz w:val="24"/>
          <w:szCs w:val="24"/>
          <w:highlight w:val="yellow"/>
          <w:rtl/>
        </w:rPr>
        <w:t>היתה</w:t>
      </w:r>
      <w:proofErr w:type="spellEnd"/>
      <w:r w:rsidRPr="008C2A54">
        <w:rPr>
          <w:rFonts w:cs="David" w:hint="cs"/>
          <w:sz w:val="24"/>
          <w:szCs w:val="24"/>
          <w:highlight w:val="yellow"/>
          <w:rtl/>
        </w:rPr>
        <w:t xml:space="preserve"> שהוא יחזור ויבדוק את הנושא. </w:t>
      </w:r>
      <w:r w:rsidRPr="00433047">
        <w:rPr>
          <w:rFonts w:cs="David" w:hint="cs"/>
          <w:b/>
          <w:bCs/>
          <w:sz w:val="24"/>
          <w:szCs w:val="24"/>
          <w:highlight w:val="yellow"/>
          <w:rtl/>
        </w:rPr>
        <w:t>כשבקשתי לזרז את הבדי</w:t>
      </w:r>
      <w:r w:rsidR="00635E75" w:rsidRPr="00433047">
        <w:rPr>
          <w:rFonts w:cs="David" w:hint="cs"/>
          <w:b/>
          <w:bCs/>
          <w:sz w:val="24"/>
          <w:szCs w:val="24"/>
          <w:highlight w:val="yellow"/>
          <w:rtl/>
        </w:rPr>
        <w:t xml:space="preserve">קה כי אחרת אפנה לביה"ד </w:t>
      </w:r>
      <w:proofErr w:type="spellStart"/>
      <w:r w:rsidR="00635E75" w:rsidRPr="00433047">
        <w:rPr>
          <w:rFonts w:cs="David" w:hint="cs"/>
          <w:b/>
          <w:bCs/>
          <w:sz w:val="24"/>
          <w:szCs w:val="24"/>
          <w:highlight w:val="yellow"/>
          <w:rtl/>
        </w:rPr>
        <w:t>לעירעור</w:t>
      </w:r>
      <w:proofErr w:type="spellEnd"/>
      <w:r w:rsidR="00635E75" w:rsidRPr="008C2A54">
        <w:rPr>
          <w:rFonts w:cs="David" w:hint="cs"/>
          <w:sz w:val="24"/>
          <w:szCs w:val="24"/>
          <w:highlight w:val="yellow"/>
          <w:rtl/>
        </w:rPr>
        <w:t xml:space="preserve"> כי "</w:t>
      </w:r>
      <w:proofErr w:type="spellStart"/>
      <w:r w:rsidR="00635E75" w:rsidRPr="008C2A54">
        <w:rPr>
          <w:rFonts w:cs="David" w:hint="cs"/>
          <w:sz w:val="24"/>
          <w:szCs w:val="24"/>
          <w:highlight w:val="yellow"/>
          <w:rtl/>
        </w:rPr>
        <w:t>ה</w:t>
      </w:r>
      <w:r w:rsidRPr="008C2A54">
        <w:rPr>
          <w:rFonts w:cs="David" w:hint="cs"/>
          <w:sz w:val="24"/>
          <w:szCs w:val="24"/>
          <w:highlight w:val="yellow"/>
          <w:rtl/>
        </w:rPr>
        <w:t>עו</w:t>
      </w:r>
      <w:r w:rsidR="00635E75" w:rsidRPr="008C2A54">
        <w:rPr>
          <w:rFonts w:cs="David" w:hint="cs"/>
          <w:sz w:val="24"/>
          <w:szCs w:val="24"/>
          <w:highlight w:val="yellow"/>
          <w:rtl/>
        </w:rPr>
        <w:t>"</w:t>
      </w:r>
      <w:r w:rsidRPr="008C2A54">
        <w:rPr>
          <w:rFonts w:cs="David" w:hint="cs"/>
          <w:sz w:val="24"/>
          <w:szCs w:val="24"/>
          <w:highlight w:val="yellow"/>
          <w:rtl/>
        </w:rPr>
        <w:t>ד</w:t>
      </w:r>
      <w:proofErr w:type="spellEnd"/>
      <w:r w:rsidRPr="008C2A54">
        <w:rPr>
          <w:rFonts w:cs="David" w:hint="cs"/>
          <w:sz w:val="24"/>
          <w:szCs w:val="24"/>
          <w:highlight w:val="yellow"/>
          <w:rtl/>
        </w:rPr>
        <w:t xml:space="preserve"> שלי הסביר לי ש</w:t>
      </w:r>
      <w:r w:rsidR="00635E75" w:rsidRPr="008C2A54">
        <w:rPr>
          <w:rFonts w:cs="David" w:hint="cs"/>
          <w:sz w:val="24"/>
          <w:szCs w:val="24"/>
          <w:highlight w:val="yellow"/>
          <w:rtl/>
        </w:rPr>
        <w:t xml:space="preserve">בעקבות מכתבו האחרון (שקבלתי בסמוך לפני השיחה הטלפונית) </w:t>
      </w:r>
      <w:r w:rsidRPr="008C2A54">
        <w:rPr>
          <w:rFonts w:cs="David" w:hint="cs"/>
          <w:sz w:val="24"/>
          <w:szCs w:val="24"/>
          <w:highlight w:val="yellow"/>
          <w:rtl/>
        </w:rPr>
        <w:t>יש לי רק 60 יום</w:t>
      </w:r>
      <w:r w:rsidR="00635E75" w:rsidRPr="008C2A54">
        <w:rPr>
          <w:rFonts w:cs="David" w:hint="cs"/>
          <w:sz w:val="24"/>
          <w:szCs w:val="24"/>
          <w:highlight w:val="yellow"/>
          <w:rtl/>
        </w:rPr>
        <w:t xml:space="preserve"> לערער בבית הדין</w:t>
      </w:r>
      <w:r w:rsidRPr="008C2A54">
        <w:rPr>
          <w:rFonts w:cs="David" w:hint="cs"/>
          <w:sz w:val="24"/>
          <w:szCs w:val="24"/>
          <w:highlight w:val="yellow"/>
          <w:rtl/>
        </w:rPr>
        <w:t xml:space="preserve">"  </w:t>
      </w:r>
      <w:r w:rsidRPr="00433047">
        <w:rPr>
          <w:rFonts w:cs="David" w:hint="cs"/>
          <w:b/>
          <w:bCs/>
          <w:sz w:val="24"/>
          <w:szCs w:val="24"/>
          <w:highlight w:val="yellow"/>
          <w:rtl/>
        </w:rPr>
        <w:t xml:space="preserve">הוא הגיב: ראשית תלמד את </w:t>
      </w:r>
      <w:proofErr w:type="spellStart"/>
      <w:r w:rsidRPr="00433047">
        <w:rPr>
          <w:rFonts w:cs="David" w:hint="cs"/>
          <w:b/>
          <w:bCs/>
          <w:sz w:val="24"/>
          <w:szCs w:val="24"/>
          <w:highlight w:val="yellow"/>
          <w:rtl/>
        </w:rPr>
        <w:t>העו"ד</w:t>
      </w:r>
      <w:proofErr w:type="spellEnd"/>
      <w:r w:rsidRPr="00433047">
        <w:rPr>
          <w:rFonts w:cs="David" w:hint="cs"/>
          <w:b/>
          <w:bCs/>
          <w:sz w:val="24"/>
          <w:szCs w:val="24"/>
          <w:highlight w:val="yellow"/>
          <w:rtl/>
        </w:rPr>
        <w:t xml:space="preserve"> הנכבד שלך שזה כבר </w:t>
      </w:r>
      <w:r w:rsidR="00635E75" w:rsidRPr="00433047">
        <w:rPr>
          <w:rFonts w:cs="David" w:hint="cs"/>
          <w:b/>
          <w:bCs/>
          <w:sz w:val="24"/>
          <w:szCs w:val="24"/>
          <w:highlight w:val="yellow"/>
          <w:rtl/>
        </w:rPr>
        <w:t xml:space="preserve">לא </w:t>
      </w:r>
      <w:r w:rsidR="00635E75" w:rsidRPr="00433047">
        <w:rPr>
          <w:rFonts w:cs="David" w:hint="cs"/>
          <w:b/>
          <w:bCs/>
          <w:sz w:val="24"/>
          <w:szCs w:val="24"/>
          <w:highlight w:val="yellow"/>
          <w:rtl/>
        </w:rPr>
        <w:lastRenderedPageBreak/>
        <w:t>60 יום אלא שנה</w:t>
      </w:r>
      <w:r w:rsidR="00433047">
        <w:rPr>
          <w:rFonts w:cs="David" w:hint="cs"/>
          <w:b/>
          <w:bCs/>
          <w:sz w:val="24"/>
          <w:szCs w:val="24"/>
          <w:highlight w:val="yellow"/>
          <w:rtl/>
        </w:rPr>
        <w:t>,</w:t>
      </w:r>
      <w:r w:rsidR="00635E75" w:rsidRPr="00433047">
        <w:rPr>
          <w:rFonts w:cs="David" w:hint="cs"/>
          <w:b/>
          <w:bCs/>
          <w:sz w:val="24"/>
          <w:szCs w:val="24"/>
          <w:highlight w:val="yellow"/>
          <w:rtl/>
        </w:rPr>
        <w:t xml:space="preserve"> </w:t>
      </w:r>
      <w:r w:rsidR="00635E75" w:rsidRPr="008C2A54">
        <w:rPr>
          <w:rFonts w:cs="David" w:hint="cs"/>
          <w:b/>
          <w:bCs/>
          <w:sz w:val="24"/>
          <w:szCs w:val="24"/>
          <w:highlight w:val="yellow"/>
          <w:rtl/>
        </w:rPr>
        <w:t>אבל חכה לבדיקתי החוזרת.</w:t>
      </w:r>
      <w:r w:rsidR="00635E75" w:rsidRPr="008C2A54">
        <w:rPr>
          <w:rFonts w:cs="David" w:hint="cs"/>
          <w:sz w:val="24"/>
          <w:szCs w:val="24"/>
          <w:highlight w:val="yellow"/>
          <w:rtl/>
        </w:rPr>
        <w:t xml:space="preserve"> בעקבות</w:t>
      </w:r>
      <w:r w:rsidRPr="008C2A54">
        <w:rPr>
          <w:rFonts w:cs="David" w:hint="cs"/>
          <w:sz w:val="24"/>
          <w:szCs w:val="24"/>
          <w:highlight w:val="yellow"/>
          <w:rtl/>
        </w:rPr>
        <w:t xml:space="preserve"> </w:t>
      </w:r>
      <w:r w:rsidR="00635E75" w:rsidRPr="008C2A54">
        <w:rPr>
          <w:rFonts w:cs="David" w:hint="cs"/>
          <w:sz w:val="24"/>
          <w:szCs w:val="24"/>
          <w:highlight w:val="yellow"/>
          <w:rtl/>
        </w:rPr>
        <w:t>שיחה זו  ואחרי שטרטרתי לו שוב ושוב באימיילים, שיחות למזכירה וכו' הוא יזם את המפגש ב-1.11.2016 (</w:t>
      </w:r>
      <w:r w:rsidR="0045694C" w:rsidRPr="008C2A54">
        <w:rPr>
          <w:rFonts w:cs="David" w:hint="cs"/>
          <w:sz w:val="24"/>
          <w:szCs w:val="24"/>
          <w:highlight w:val="yellow"/>
          <w:rtl/>
        </w:rPr>
        <w:t>הרבה מעבר ל-60 יום ממועד השיחה) ו</w:t>
      </w:r>
      <w:r w:rsidR="00433047">
        <w:rPr>
          <w:rFonts w:cs="David" w:hint="cs"/>
          <w:sz w:val="24"/>
          <w:szCs w:val="24"/>
          <w:highlight w:val="yellow"/>
          <w:rtl/>
        </w:rPr>
        <w:t xml:space="preserve">גם בה, </w:t>
      </w:r>
      <w:r w:rsidR="0045694C" w:rsidRPr="008C2A54">
        <w:rPr>
          <w:rFonts w:cs="David" w:hint="cs"/>
          <w:sz w:val="24"/>
          <w:szCs w:val="24"/>
          <w:highlight w:val="yellow"/>
          <w:rtl/>
        </w:rPr>
        <w:t>כפי שציטטת מהסיכום</w:t>
      </w:r>
      <w:r w:rsidR="00433047">
        <w:rPr>
          <w:rFonts w:cs="David" w:hint="cs"/>
          <w:sz w:val="24"/>
          <w:szCs w:val="24"/>
          <w:highlight w:val="yellow"/>
          <w:rtl/>
        </w:rPr>
        <w:t>, ו</w:t>
      </w:r>
      <w:r w:rsidR="0045694C" w:rsidRPr="008C2A54">
        <w:rPr>
          <w:rFonts w:cs="David" w:hint="cs"/>
          <w:sz w:val="24"/>
          <w:szCs w:val="24"/>
          <w:highlight w:val="yellow"/>
          <w:rtl/>
        </w:rPr>
        <w:t>גם באימיילים נוספים</w:t>
      </w:r>
      <w:r w:rsidR="0045694C" w:rsidRPr="008C2A54">
        <w:rPr>
          <w:rFonts w:cs="David" w:hint="cs"/>
          <w:sz w:val="24"/>
          <w:szCs w:val="24"/>
          <w:highlight w:val="yellow"/>
          <w:rtl/>
        </w:rPr>
        <w:t xml:space="preserve"> ה</w:t>
      </w:r>
      <w:r w:rsidR="00635E75" w:rsidRPr="008C2A54">
        <w:rPr>
          <w:rFonts w:cs="David" w:hint="cs"/>
          <w:sz w:val="24"/>
          <w:szCs w:val="24"/>
          <w:highlight w:val="yellow"/>
          <w:rtl/>
        </w:rPr>
        <w:t xml:space="preserve">וא </w:t>
      </w:r>
      <w:r w:rsidR="0045694C" w:rsidRPr="008C2A54">
        <w:rPr>
          <w:rFonts w:cs="David" w:hint="cs"/>
          <w:sz w:val="24"/>
          <w:szCs w:val="24"/>
          <w:highlight w:val="yellow"/>
          <w:rtl/>
        </w:rPr>
        <w:t xml:space="preserve">חזר ואמר שעלי להמתין. רק </w:t>
      </w:r>
      <w:r w:rsidR="00433047">
        <w:rPr>
          <w:rFonts w:cs="David" w:hint="cs"/>
          <w:sz w:val="24"/>
          <w:szCs w:val="24"/>
          <w:highlight w:val="yellow"/>
          <w:rtl/>
        </w:rPr>
        <w:t xml:space="preserve">כעבור כמעט 3 חודשים נוספים, </w:t>
      </w:r>
      <w:r w:rsidR="0045694C" w:rsidRPr="008C2A54">
        <w:rPr>
          <w:rFonts w:cs="David" w:hint="cs"/>
          <w:sz w:val="24"/>
          <w:szCs w:val="24"/>
          <w:highlight w:val="yellow"/>
          <w:rtl/>
        </w:rPr>
        <w:t xml:space="preserve">בסוף ינואר 2017 הוא שלח תשובה (שעליה הגבתי </w:t>
      </w:r>
      <w:r w:rsidR="00F659C2">
        <w:rPr>
          <w:rFonts w:cs="David" w:hint="cs"/>
          <w:sz w:val="24"/>
          <w:szCs w:val="24"/>
          <w:highlight w:val="yellow"/>
          <w:rtl/>
        </w:rPr>
        <w:t>במכתביי המפורטים מ-15.3.2017</w:t>
      </w:r>
      <w:r w:rsidR="0045694C" w:rsidRPr="008C2A54">
        <w:rPr>
          <w:rFonts w:cs="David" w:hint="cs"/>
          <w:sz w:val="24"/>
          <w:szCs w:val="24"/>
          <w:highlight w:val="yellow"/>
          <w:rtl/>
        </w:rPr>
        <w:t>).</w:t>
      </w:r>
    </w:p>
    <w:p w:rsidR="008C2A54" w:rsidRDefault="0045694C" w:rsidP="008C2A54">
      <w:pPr>
        <w:tabs>
          <w:tab w:val="left" w:pos="1214"/>
        </w:tabs>
        <w:spacing w:after="200" w:line="360" w:lineRule="auto"/>
        <w:ind w:left="1214"/>
        <w:jc w:val="both"/>
        <w:rPr>
          <w:rFonts w:ascii="Times New Roman" w:eastAsia="Times New Roman" w:hAnsi="Times New Roman" w:cs="David"/>
          <w:sz w:val="24"/>
          <w:szCs w:val="24"/>
          <w:rtl/>
          <w:lang w:eastAsia="he-IL"/>
        </w:rPr>
      </w:pPr>
      <w:r w:rsidRPr="008C2A54">
        <w:rPr>
          <w:rFonts w:ascii="Times New Roman" w:eastAsia="Times New Roman" w:hAnsi="Times New Roman" w:cs="David" w:hint="cs"/>
          <w:sz w:val="24"/>
          <w:szCs w:val="24"/>
          <w:highlight w:val="yellow"/>
          <w:rtl/>
          <w:lang w:eastAsia="he-IL"/>
        </w:rPr>
        <w:t xml:space="preserve">לעניות דעתי ביה"ד לא יוכל להתעלם מהעובדה </w:t>
      </w:r>
      <w:r w:rsidR="008C2A54" w:rsidRPr="008C2A54">
        <w:rPr>
          <w:rFonts w:ascii="Times New Roman" w:eastAsia="Times New Roman" w:hAnsi="Times New Roman" w:cs="David" w:hint="cs"/>
          <w:sz w:val="24"/>
          <w:szCs w:val="24"/>
          <w:highlight w:val="yellow"/>
          <w:rtl/>
          <w:lang w:eastAsia="he-IL"/>
        </w:rPr>
        <w:t>שכ</w:t>
      </w:r>
      <w:r w:rsidR="00D53EE1" w:rsidRPr="008C2A54">
        <w:rPr>
          <w:rFonts w:ascii="Times New Roman" w:eastAsia="Times New Roman" w:hAnsi="Times New Roman" w:cs="David" w:hint="cs"/>
          <w:sz w:val="24"/>
          <w:szCs w:val="24"/>
          <w:highlight w:val="yellow"/>
          <w:rtl/>
          <w:lang w:eastAsia="he-IL"/>
        </w:rPr>
        <w:t xml:space="preserve">ל זרועות המדינה </w:t>
      </w:r>
      <w:proofErr w:type="spellStart"/>
      <w:r w:rsidR="00D53EE1" w:rsidRPr="008C2A54">
        <w:rPr>
          <w:rFonts w:ascii="Times New Roman" w:eastAsia="Times New Roman" w:hAnsi="Times New Roman" w:cs="David" w:hint="cs"/>
          <w:sz w:val="24"/>
          <w:szCs w:val="24"/>
          <w:highlight w:val="yellow"/>
          <w:rtl/>
          <w:lang w:eastAsia="he-IL"/>
        </w:rPr>
        <w:t>הרלוונטים</w:t>
      </w:r>
      <w:proofErr w:type="spellEnd"/>
      <w:r w:rsidR="00D53EE1" w:rsidRPr="008C2A54">
        <w:rPr>
          <w:rFonts w:ascii="Times New Roman" w:eastAsia="Times New Roman" w:hAnsi="Times New Roman" w:cs="David" w:hint="cs"/>
          <w:sz w:val="24"/>
          <w:szCs w:val="24"/>
          <w:highlight w:val="yellow"/>
          <w:rtl/>
          <w:lang w:eastAsia="he-IL"/>
        </w:rPr>
        <w:t xml:space="preserve">: </w:t>
      </w:r>
      <w:r w:rsidRPr="008C2A54">
        <w:rPr>
          <w:rFonts w:ascii="Times New Roman" w:eastAsia="Times New Roman" w:hAnsi="Times New Roman" w:cs="David" w:hint="cs"/>
          <w:sz w:val="24"/>
          <w:szCs w:val="24"/>
          <w:highlight w:val="yellow"/>
          <w:rtl/>
          <w:lang w:eastAsia="he-IL"/>
        </w:rPr>
        <w:t xml:space="preserve">גם הממונה, גם סגן נציב שרות המדינה, גם </w:t>
      </w:r>
      <w:r w:rsidRPr="008C2A54">
        <w:rPr>
          <w:rFonts w:ascii="Times New Roman" w:eastAsia="Times New Roman" w:hAnsi="Times New Roman" w:cs="David" w:hint="cs"/>
          <w:b/>
          <w:bCs/>
          <w:sz w:val="24"/>
          <w:szCs w:val="24"/>
          <w:highlight w:val="yellow"/>
          <w:rtl/>
          <w:lang w:eastAsia="he-IL"/>
        </w:rPr>
        <w:t>ה</w:t>
      </w:r>
      <w:r w:rsidRPr="008C2A54">
        <w:rPr>
          <w:rFonts w:ascii="Times New Roman" w:eastAsia="Times New Roman" w:hAnsi="Times New Roman" w:cs="David" w:hint="cs"/>
          <w:sz w:val="24"/>
          <w:szCs w:val="24"/>
          <w:highlight w:val="yellow"/>
          <w:rtl/>
          <w:lang w:eastAsia="he-IL"/>
        </w:rPr>
        <w:t>מקצוען הב</w:t>
      </w:r>
      <w:r w:rsidR="00D53EE1" w:rsidRPr="008C2A54">
        <w:rPr>
          <w:rFonts w:ascii="Times New Roman" w:eastAsia="Times New Roman" w:hAnsi="Times New Roman" w:cs="David" w:hint="cs"/>
          <w:sz w:val="24"/>
          <w:szCs w:val="24"/>
          <w:highlight w:val="yellow"/>
          <w:rtl/>
          <w:lang w:eastAsia="he-IL"/>
        </w:rPr>
        <w:t xml:space="preserve">כיר </w:t>
      </w:r>
      <w:proofErr w:type="spellStart"/>
      <w:r w:rsidR="00D53EE1" w:rsidRPr="008C2A54">
        <w:rPr>
          <w:rFonts w:ascii="Times New Roman" w:eastAsia="Times New Roman" w:hAnsi="Times New Roman" w:cs="David" w:hint="cs"/>
          <w:sz w:val="24"/>
          <w:szCs w:val="24"/>
          <w:highlight w:val="yellow"/>
          <w:rtl/>
          <w:lang w:eastAsia="he-IL"/>
        </w:rPr>
        <w:t>לעינייני</w:t>
      </w:r>
      <w:proofErr w:type="spellEnd"/>
      <w:r w:rsidR="00D53EE1" w:rsidRPr="008C2A54">
        <w:rPr>
          <w:rFonts w:ascii="Times New Roman" w:eastAsia="Times New Roman" w:hAnsi="Times New Roman" w:cs="David" w:hint="cs"/>
          <w:sz w:val="24"/>
          <w:szCs w:val="24"/>
          <w:highlight w:val="yellow"/>
          <w:rtl/>
          <w:lang w:eastAsia="he-IL"/>
        </w:rPr>
        <w:t xml:space="preserve"> פנסיה מנחים אותי </w:t>
      </w:r>
      <w:r w:rsidRPr="008C2A54">
        <w:rPr>
          <w:rFonts w:ascii="Times New Roman" w:eastAsia="Times New Roman" w:hAnsi="Times New Roman" w:cs="David" w:hint="cs"/>
          <w:sz w:val="24"/>
          <w:szCs w:val="24"/>
          <w:highlight w:val="yellow"/>
          <w:rtl/>
          <w:lang w:eastAsia="he-IL"/>
        </w:rPr>
        <w:t xml:space="preserve">לא להגיש עדיין </w:t>
      </w:r>
      <w:proofErr w:type="spellStart"/>
      <w:r w:rsidRPr="008C2A54">
        <w:rPr>
          <w:rFonts w:ascii="Times New Roman" w:eastAsia="Times New Roman" w:hAnsi="Times New Roman" w:cs="David" w:hint="cs"/>
          <w:sz w:val="24"/>
          <w:szCs w:val="24"/>
          <w:highlight w:val="yellow"/>
          <w:rtl/>
          <w:lang w:eastAsia="he-IL"/>
        </w:rPr>
        <w:t>עירעור</w:t>
      </w:r>
      <w:proofErr w:type="spellEnd"/>
      <w:r w:rsidRPr="008C2A54">
        <w:rPr>
          <w:rFonts w:ascii="Times New Roman" w:eastAsia="Times New Roman" w:hAnsi="Times New Roman" w:cs="David" w:hint="cs"/>
          <w:sz w:val="24"/>
          <w:szCs w:val="24"/>
          <w:highlight w:val="yellow"/>
          <w:rtl/>
          <w:lang w:eastAsia="he-IL"/>
        </w:rPr>
        <w:t xml:space="preserve"> </w:t>
      </w:r>
      <w:r w:rsidR="00D53EE1" w:rsidRPr="008C2A54">
        <w:rPr>
          <w:rFonts w:ascii="Times New Roman" w:eastAsia="Times New Roman" w:hAnsi="Times New Roman" w:cs="David" w:hint="cs"/>
          <w:sz w:val="24"/>
          <w:szCs w:val="24"/>
          <w:highlight w:val="yellow"/>
          <w:rtl/>
          <w:lang w:eastAsia="he-IL"/>
        </w:rPr>
        <w:t xml:space="preserve">לביה"ד, </w:t>
      </w:r>
      <w:r w:rsidR="008C2A54" w:rsidRPr="008C2A54">
        <w:rPr>
          <w:rFonts w:ascii="Times New Roman" w:eastAsia="Times New Roman" w:hAnsi="Times New Roman" w:cs="David" w:hint="cs"/>
          <w:sz w:val="24"/>
          <w:szCs w:val="24"/>
          <w:highlight w:val="yellow"/>
          <w:rtl/>
          <w:lang w:eastAsia="he-IL"/>
        </w:rPr>
        <w:t xml:space="preserve">לא רק </w:t>
      </w:r>
      <w:r w:rsidR="00D53EE1" w:rsidRPr="008C2A54">
        <w:rPr>
          <w:rFonts w:ascii="Times New Roman" w:eastAsia="Times New Roman" w:hAnsi="Times New Roman" w:cs="David" w:hint="cs"/>
          <w:sz w:val="24"/>
          <w:szCs w:val="24"/>
          <w:highlight w:val="yellow"/>
          <w:rtl/>
          <w:lang w:eastAsia="he-IL"/>
        </w:rPr>
        <w:t xml:space="preserve">בגלל שמרוץ ה-60 יום לא החל </w:t>
      </w:r>
      <w:r w:rsidR="008C2A54" w:rsidRPr="008C2A54">
        <w:rPr>
          <w:rFonts w:ascii="Times New Roman" w:eastAsia="Times New Roman" w:hAnsi="Times New Roman" w:cs="David" w:hint="cs"/>
          <w:sz w:val="24"/>
          <w:szCs w:val="24"/>
          <w:highlight w:val="yellow"/>
          <w:rtl/>
          <w:lang w:eastAsia="he-IL"/>
        </w:rPr>
        <w:t>עדיין אלא ש</w:t>
      </w:r>
      <w:r w:rsidR="00D53EE1" w:rsidRPr="008C2A54">
        <w:rPr>
          <w:rFonts w:ascii="Times New Roman" w:eastAsia="Times New Roman" w:hAnsi="Times New Roman" w:cs="David" w:hint="cs"/>
          <w:sz w:val="24"/>
          <w:szCs w:val="24"/>
          <w:highlight w:val="yellow"/>
          <w:rtl/>
          <w:lang w:eastAsia="he-IL"/>
        </w:rPr>
        <w:t xml:space="preserve">נתנו לי להבין </w:t>
      </w:r>
      <w:proofErr w:type="spellStart"/>
      <w:r w:rsidR="00D53EE1" w:rsidRPr="008C2A54">
        <w:rPr>
          <w:rFonts w:ascii="Times New Roman" w:eastAsia="Times New Roman" w:hAnsi="Times New Roman" w:cs="David" w:hint="cs"/>
          <w:sz w:val="24"/>
          <w:szCs w:val="24"/>
          <w:highlight w:val="yellow"/>
          <w:rtl/>
          <w:lang w:eastAsia="he-IL"/>
        </w:rPr>
        <w:t>ש</w:t>
      </w:r>
      <w:r w:rsidR="008C2A54" w:rsidRPr="008C2A54">
        <w:rPr>
          <w:rFonts w:ascii="Times New Roman" w:eastAsia="Times New Roman" w:hAnsi="Times New Roman" w:cs="David" w:hint="cs"/>
          <w:sz w:val="24"/>
          <w:szCs w:val="24"/>
          <w:highlight w:val="yellow"/>
          <w:rtl/>
          <w:lang w:eastAsia="he-IL"/>
        </w:rPr>
        <w:t>ענין</w:t>
      </w:r>
      <w:proofErr w:type="spellEnd"/>
      <w:r w:rsidR="008C2A54" w:rsidRPr="008C2A54">
        <w:rPr>
          <w:rFonts w:ascii="Times New Roman" w:eastAsia="Times New Roman" w:hAnsi="Times New Roman" w:cs="David" w:hint="cs"/>
          <w:sz w:val="24"/>
          <w:szCs w:val="24"/>
          <w:highlight w:val="yellow"/>
          <w:rtl/>
          <w:lang w:eastAsia="he-IL"/>
        </w:rPr>
        <w:t xml:space="preserve"> ה60 יום </w:t>
      </w:r>
      <w:r w:rsidR="00D53EE1" w:rsidRPr="008C2A54">
        <w:rPr>
          <w:rFonts w:ascii="Times New Roman" w:eastAsia="Times New Roman" w:hAnsi="Times New Roman" w:cs="David" w:hint="cs"/>
          <w:sz w:val="24"/>
          <w:szCs w:val="24"/>
          <w:highlight w:val="yellow"/>
          <w:rtl/>
          <w:lang w:eastAsia="he-IL"/>
        </w:rPr>
        <w:t xml:space="preserve"> כלל לא רלוונטי במקרה שלי (משתקף גם מעצם העובדה ש</w:t>
      </w:r>
      <w:r w:rsidRPr="008C2A54">
        <w:rPr>
          <w:rFonts w:ascii="Times New Roman" w:eastAsia="Times New Roman" w:hAnsi="Times New Roman" w:cs="David" w:hint="cs"/>
          <w:sz w:val="24"/>
          <w:szCs w:val="24"/>
          <w:highlight w:val="yellow"/>
          <w:rtl/>
          <w:lang w:eastAsia="he-IL"/>
        </w:rPr>
        <w:t xml:space="preserve">אף אחד </w:t>
      </w:r>
      <w:r w:rsidRPr="008C2A54">
        <w:rPr>
          <w:rFonts w:ascii="Times New Roman" w:eastAsia="Times New Roman" w:hAnsi="Times New Roman" w:cs="David"/>
          <w:sz w:val="24"/>
          <w:szCs w:val="24"/>
          <w:highlight w:val="yellow"/>
          <w:rtl/>
          <w:lang w:eastAsia="he-IL"/>
        </w:rPr>
        <w:t>–</w:t>
      </w:r>
      <w:r w:rsidRPr="008C2A54">
        <w:rPr>
          <w:rFonts w:ascii="Times New Roman" w:eastAsia="Times New Roman" w:hAnsi="Times New Roman" w:cs="David" w:hint="cs"/>
          <w:sz w:val="24"/>
          <w:szCs w:val="24"/>
          <w:highlight w:val="yellow"/>
          <w:rtl/>
          <w:lang w:eastAsia="he-IL"/>
        </w:rPr>
        <w:t xml:space="preserve"> אף פעם</w:t>
      </w:r>
      <w:r w:rsidR="00D53EE1" w:rsidRPr="008C2A54">
        <w:rPr>
          <w:rFonts w:ascii="Times New Roman" w:eastAsia="Times New Roman" w:hAnsi="Times New Roman" w:cs="David" w:hint="cs"/>
          <w:sz w:val="24"/>
          <w:szCs w:val="24"/>
          <w:highlight w:val="yellow"/>
          <w:rtl/>
          <w:lang w:eastAsia="he-IL"/>
        </w:rPr>
        <w:t xml:space="preserve">- </w:t>
      </w:r>
      <w:r w:rsidRPr="008C2A54">
        <w:rPr>
          <w:rFonts w:ascii="Times New Roman" w:eastAsia="Times New Roman" w:hAnsi="Times New Roman" w:cs="David" w:hint="cs"/>
          <w:sz w:val="24"/>
          <w:szCs w:val="24"/>
          <w:highlight w:val="yellow"/>
          <w:rtl/>
          <w:lang w:eastAsia="he-IL"/>
        </w:rPr>
        <w:t xml:space="preserve"> </w:t>
      </w:r>
      <w:r w:rsidR="00D53EE1" w:rsidRPr="008C2A54">
        <w:rPr>
          <w:rFonts w:ascii="Times New Roman" w:eastAsia="Times New Roman" w:hAnsi="Times New Roman" w:cs="David" w:hint="cs"/>
          <w:sz w:val="24"/>
          <w:szCs w:val="24"/>
          <w:highlight w:val="yellow"/>
          <w:rtl/>
          <w:lang w:eastAsia="he-IL"/>
        </w:rPr>
        <w:t xml:space="preserve">גם </w:t>
      </w:r>
      <w:r w:rsidRPr="008C2A54">
        <w:rPr>
          <w:rFonts w:ascii="Times New Roman" w:eastAsia="Times New Roman" w:hAnsi="Times New Roman" w:cs="David" w:hint="cs"/>
          <w:sz w:val="24"/>
          <w:szCs w:val="24"/>
          <w:highlight w:val="yellow"/>
          <w:rtl/>
          <w:lang w:eastAsia="he-IL"/>
        </w:rPr>
        <w:t xml:space="preserve">לא טען </w:t>
      </w:r>
      <w:r w:rsidR="00D53EE1" w:rsidRPr="008C2A54">
        <w:rPr>
          <w:rFonts w:ascii="Times New Roman" w:eastAsia="Times New Roman" w:hAnsi="Times New Roman" w:cs="David" w:hint="cs"/>
          <w:sz w:val="24"/>
          <w:szCs w:val="24"/>
          <w:highlight w:val="yellow"/>
          <w:rtl/>
          <w:lang w:eastAsia="he-IL"/>
        </w:rPr>
        <w:t xml:space="preserve">בפני </w:t>
      </w:r>
      <w:r w:rsidRPr="008C2A54">
        <w:rPr>
          <w:rFonts w:ascii="Times New Roman" w:eastAsia="Times New Roman" w:hAnsi="Times New Roman" w:cs="David" w:hint="cs"/>
          <w:sz w:val="24"/>
          <w:szCs w:val="24"/>
          <w:highlight w:val="yellow"/>
          <w:rtl/>
          <w:lang w:eastAsia="he-IL"/>
        </w:rPr>
        <w:t xml:space="preserve">שהחמצתי את המועד </w:t>
      </w:r>
      <w:r w:rsidR="00D53EE1" w:rsidRPr="008C2A54">
        <w:rPr>
          <w:rFonts w:ascii="Times New Roman" w:eastAsia="Times New Roman" w:hAnsi="Times New Roman" w:cs="David" w:hint="cs"/>
          <w:sz w:val="24"/>
          <w:szCs w:val="24"/>
          <w:highlight w:val="yellow"/>
          <w:rtl/>
          <w:lang w:eastAsia="he-IL"/>
        </w:rPr>
        <w:t xml:space="preserve">ורק אחרי שהגשתי את התביעה העלו את טיעון </w:t>
      </w:r>
      <w:proofErr w:type="spellStart"/>
      <w:r w:rsidR="00D53EE1" w:rsidRPr="008C2A54">
        <w:rPr>
          <w:rFonts w:ascii="Times New Roman" w:eastAsia="Times New Roman" w:hAnsi="Times New Roman" w:cs="David" w:hint="cs"/>
          <w:sz w:val="24"/>
          <w:szCs w:val="24"/>
          <w:highlight w:val="yellow"/>
          <w:rtl/>
          <w:lang w:eastAsia="he-IL"/>
        </w:rPr>
        <w:t>ההתישנות</w:t>
      </w:r>
      <w:proofErr w:type="spellEnd"/>
      <w:r w:rsidR="00D53EE1" w:rsidRPr="008C2A54">
        <w:rPr>
          <w:rFonts w:ascii="Times New Roman" w:eastAsia="Times New Roman" w:hAnsi="Times New Roman" w:cs="David" w:hint="cs"/>
          <w:sz w:val="24"/>
          <w:szCs w:val="24"/>
          <w:highlight w:val="yellow"/>
          <w:rtl/>
          <w:lang w:eastAsia="he-IL"/>
        </w:rPr>
        <w:t xml:space="preserve"> בחוסר תום לב משווע (כמו שכבר כתבת בתגובה לבקשה </w:t>
      </w:r>
      <w:proofErr w:type="spellStart"/>
      <w:r w:rsidR="00D53EE1" w:rsidRPr="008C2A54">
        <w:rPr>
          <w:rFonts w:ascii="Times New Roman" w:eastAsia="Times New Roman" w:hAnsi="Times New Roman" w:cs="David" w:hint="cs"/>
          <w:sz w:val="24"/>
          <w:szCs w:val="24"/>
          <w:highlight w:val="yellow"/>
          <w:rtl/>
          <w:lang w:eastAsia="he-IL"/>
        </w:rPr>
        <w:t>לדחיה</w:t>
      </w:r>
      <w:proofErr w:type="spellEnd"/>
      <w:r w:rsidR="00D53EE1" w:rsidRPr="008C2A54">
        <w:rPr>
          <w:rFonts w:ascii="Times New Roman" w:eastAsia="Times New Roman" w:hAnsi="Times New Roman" w:cs="David" w:hint="cs"/>
          <w:sz w:val="24"/>
          <w:szCs w:val="24"/>
          <w:highlight w:val="yellow"/>
          <w:rtl/>
          <w:lang w:eastAsia="he-IL"/>
        </w:rPr>
        <w:t xml:space="preserve"> על הסף וגם זאת לא מיד רק לאחר חודשים ארוכים אחרי שהגשנו תביעה ו</w:t>
      </w:r>
      <w:r w:rsidR="008C2A54" w:rsidRPr="008C2A54">
        <w:rPr>
          <w:rFonts w:ascii="Times New Roman" w:eastAsia="Times New Roman" w:hAnsi="Times New Roman" w:cs="David" w:hint="cs"/>
          <w:sz w:val="24"/>
          <w:szCs w:val="24"/>
          <w:highlight w:val="yellow"/>
          <w:rtl/>
          <w:lang w:eastAsia="he-IL"/>
        </w:rPr>
        <w:t xml:space="preserve">הארכות למתן תשובה שניתנו בהסכמתנו </w:t>
      </w:r>
      <w:r w:rsidR="00D53EE1" w:rsidRPr="008C2A54">
        <w:rPr>
          <w:rFonts w:ascii="Times New Roman" w:eastAsia="Times New Roman" w:hAnsi="Times New Roman" w:cs="David" w:hint="cs"/>
          <w:sz w:val="24"/>
          <w:szCs w:val="24"/>
          <w:highlight w:val="yellow"/>
          <w:rtl/>
          <w:lang w:eastAsia="he-IL"/>
        </w:rPr>
        <w:t xml:space="preserve">שוב ושוב </w:t>
      </w:r>
      <w:r w:rsidR="008C2A54" w:rsidRPr="008C2A54">
        <w:rPr>
          <w:rFonts w:ascii="Times New Roman" w:eastAsia="Times New Roman" w:hAnsi="Times New Roman" w:cs="David" w:hint="cs"/>
          <w:sz w:val="24"/>
          <w:szCs w:val="24"/>
          <w:highlight w:val="yellow"/>
          <w:rtl/>
          <w:lang w:eastAsia="he-IL"/>
        </w:rPr>
        <w:t>.)</w:t>
      </w:r>
      <w:r w:rsidR="008C2A54">
        <w:rPr>
          <w:rFonts w:ascii="Times New Roman" w:eastAsia="Times New Roman" w:hAnsi="Times New Roman" w:cs="David" w:hint="cs"/>
          <w:sz w:val="24"/>
          <w:szCs w:val="24"/>
          <w:rtl/>
          <w:lang w:eastAsia="he-IL"/>
        </w:rPr>
        <w:t xml:space="preserve"> </w:t>
      </w:r>
    </w:p>
    <w:p w:rsidR="00D75660" w:rsidRPr="00497442" w:rsidRDefault="00D53EE1" w:rsidP="008C2A54">
      <w:pPr>
        <w:tabs>
          <w:tab w:val="left" w:pos="1214"/>
        </w:tabs>
        <w:spacing w:after="200" w:line="360" w:lineRule="auto"/>
        <w:ind w:left="1214"/>
        <w:jc w:val="both"/>
        <w:rPr>
          <w:rFonts w:ascii="Times New Roman" w:eastAsia="Times New Roman" w:hAnsi="Times New Roman" w:cs="David"/>
          <w:sz w:val="24"/>
          <w:szCs w:val="24"/>
          <w:u w:val="single"/>
          <w:lang w:eastAsia="he-IL"/>
        </w:rPr>
      </w:pPr>
      <w:r w:rsidRPr="008C2A54">
        <w:rPr>
          <w:rFonts w:ascii="Times New Roman" w:eastAsia="Times New Roman" w:hAnsi="Times New Roman" w:cs="David" w:hint="cs"/>
          <w:sz w:val="24"/>
          <w:szCs w:val="24"/>
          <w:rtl/>
          <w:lang w:eastAsia="he-IL"/>
        </w:rPr>
        <w:t xml:space="preserve"> </w:t>
      </w:r>
      <w:r w:rsidR="0045694C">
        <w:rPr>
          <w:rFonts w:ascii="Times New Roman" w:eastAsia="Times New Roman" w:hAnsi="Times New Roman" w:cs="David" w:hint="cs"/>
          <w:sz w:val="24"/>
          <w:szCs w:val="24"/>
          <w:u w:val="single"/>
          <w:rtl/>
          <w:lang w:eastAsia="he-IL"/>
        </w:rPr>
        <w:t xml:space="preserve"> </w:t>
      </w:r>
      <w:r w:rsidR="00D75660" w:rsidRPr="00F417F6">
        <w:rPr>
          <w:rFonts w:cs="David" w:hint="cs"/>
          <w:sz w:val="24"/>
          <w:szCs w:val="24"/>
          <w:rtl/>
        </w:rPr>
        <w:t>נדגיש</w:t>
      </w:r>
      <w:r w:rsidR="00D75660" w:rsidRPr="00F417F6">
        <w:rPr>
          <w:rFonts w:cs="David"/>
          <w:sz w:val="24"/>
          <w:szCs w:val="24"/>
          <w:rtl/>
        </w:rPr>
        <w:t xml:space="preserve"> </w:t>
      </w:r>
      <w:r w:rsidR="00D75660" w:rsidRPr="00F417F6">
        <w:rPr>
          <w:rFonts w:cs="David" w:hint="cs"/>
          <w:sz w:val="24"/>
          <w:szCs w:val="24"/>
          <w:rtl/>
        </w:rPr>
        <w:t>כי</w:t>
      </w:r>
      <w:r w:rsidR="00D75660" w:rsidRPr="00F417F6">
        <w:rPr>
          <w:rFonts w:cs="David"/>
          <w:sz w:val="24"/>
          <w:szCs w:val="24"/>
          <w:rtl/>
        </w:rPr>
        <w:t xml:space="preserve"> </w:t>
      </w:r>
      <w:r w:rsidR="00D75660" w:rsidRPr="00F417F6">
        <w:rPr>
          <w:rFonts w:cs="David" w:hint="cs"/>
          <w:sz w:val="24"/>
          <w:szCs w:val="24"/>
          <w:rtl/>
        </w:rPr>
        <w:t>הממונה</w:t>
      </w:r>
      <w:r w:rsidR="00D75660" w:rsidRPr="00F417F6">
        <w:rPr>
          <w:rFonts w:cs="David"/>
          <w:sz w:val="24"/>
          <w:szCs w:val="24"/>
          <w:rtl/>
        </w:rPr>
        <w:t xml:space="preserve"> </w:t>
      </w:r>
      <w:proofErr w:type="spellStart"/>
      <w:r w:rsidR="00D75660" w:rsidRPr="00F417F6">
        <w:rPr>
          <w:rFonts w:cs="David" w:hint="cs"/>
          <w:sz w:val="24"/>
          <w:szCs w:val="24"/>
          <w:rtl/>
        </w:rPr>
        <w:t>במינהל</w:t>
      </w:r>
      <w:proofErr w:type="spellEnd"/>
      <w:r w:rsidR="00D75660" w:rsidRPr="00F417F6">
        <w:rPr>
          <w:rFonts w:cs="David"/>
          <w:sz w:val="24"/>
          <w:szCs w:val="24"/>
          <w:rtl/>
        </w:rPr>
        <w:t xml:space="preserve"> </w:t>
      </w:r>
      <w:proofErr w:type="spellStart"/>
      <w:r w:rsidR="00D75660" w:rsidRPr="00F417F6">
        <w:rPr>
          <w:rFonts w:cs="David" w:hint="cs"/>
          <w:sz w:val="24"/>
          <w:szCs w:val="24"/>
          <w:rtl/>
        </w:rPr>
        <w:t>הגימלאות</w:t>
      </w:r>
      <w:proofErr w:type="spellEnd"/>
      <w:r w:rsidR="00D75660" w:rsidRPr="00F417F6">
        <w:rPr>
          <w:rFonts w:cs="David"/>
          <w:sz w:val="24"/>
          <w:szCs w:val="24"/>
          <w:rtl/>
        </w:rPr>
        <w:t xml:space="preserve">, </w:t>
      </w:r>
      <w:r w:rsidR="00D75660" w:rsidRPr="00F417F6">
        <w:rPr>
          <w:rFonts w:cs="David" w:hint="cs"/>
          <w:sz w:val="24"/>
          <w:szCs w:val="24"/>
          <w:rtl/>
        </w:rPr>
        <w:t>גב</w:t>
      </w:r>
      <w:r w:rsidR="00D75660" w:rsidRPr="00F417F6">
        <w:rPr>
          <w:rFonts w:cs="David"/>
          <w:sz w:val="24"/>
          <w:szCs w:val="24"/>
          <w:rtl/>
        </w:rPr>
        <w:t xml:space="preserve">' </w:t>
      </w:r>
      <w:r w:rsidR="00D75660" w:rsidRPr="00F417F6">
        <w:rPr>
          <w:rFonts w:cs="David" w:hint="cs"/>
          <w:sz w:val="24"/>
          <w:szCs w:val="24"/>
          <w:rtl/>
        </w:rPr>
        <w:t>שוורץ,</w:t>
      </w:r>
      <w:r w:rsidR="00D75660" w:rsidRPr="00F417F6">
        <w:rPr>
          <w:rFonts w:cs="David"/>
          <w:sz w:val="24"/>
          <w:szCs w:val="24"/>
          <w:rtl/>
        </w:rPr>
        <w:t xml:space="preserve"> </w:t>
      </w:r>
      <w:proofErr w:type="spellStart"/>
      <w:r w:rsidR="00D75660" w:rsidRPr="00F417F6">
        <w:rPr>
          <w:rFonts w:cs="David" w:hint="cs"/>
          <w:sz w:val="24"/>
          <w:szCs w:val="24"/>
          <w:rtl/>
        </w:rPr>
        <w:t>היתה</w:t>
      </w:r>
      <w:proofErr w:type="spellEnd"/>
      <w:r w:rsidR="00D75660" w:rsidRPr="00F417F6">
        <w:rPr>
          <w:rFonts w:cs="David"/>
          <w:sz w:val="24"/>
          <w:szCs w:val="24"/>
          <w:rtl/>
        </w:rPr>
        <w:t xml:space="preserve"> </w:t>
      </w:r>
      <w:r w:rsidR="00D75660" w:rsidRPr="00F417F6">
        <w:rPr>
          <w:rFonts w:cs="David" w:hint="cs"/>
          <w:sz w:val="24"/>
          <w:szCs w:val="24"/>
          <w:rtl/>
        </w:rPr>
        <w:t>מכותבת</w:t>
      </w:r>
      <w:r w:rsidR="00D75660" w:rsidRPr="00F417F6">
        <w:rPr>
          <w:rFonts w:cs="David"/>
          <w:sz w:val="24"/>
          <w:szCs w:val="24"/>
          <w:rtl/>
        </w:rPr>
        <w:t xml:space="preserve"> </w:t>
      </w:r>
      <w:r w:rsidR="00D75660" w:rsidRPr="00F417F6">
        <w:rPr>
          <w:rFonts w:cs="David" w:hint="cs"/>
          <w:sz w:val="24"/>
          <w:szCs w:val="24"/>
          <w:rtl/>
        </w:rPr>
        <w:t>למכתבו של המערער</w:t>
      </w:r>
      <w:r w:rsidR="00D75660" w:rsidRPr="00F417F6">
        <w:rPr>
          <w:rFonts w:cs="David"/>
          <w:sz w:val="24"/>
          <w:szCs w:val="24"/>
          <w:rtl/>
        </w:rPr>
        <w:t xml:space="preserve"> </w:t>
      </w:r>
      <w:r w:rsidR="00441A68" w:rsidRPr="00F417F6">
        <w:rPr>
          <w:rFonts w:cs="David" w:hint="cs"/>
          <w:sz w:val="24"/>
          <w:szCs w:val="24"/>
          <w:rtl/>
        </w:rPr>
        <w:t>(</w:t>
      </w:r>
      <w:r w:rsidR="00441A68" w:rsidRPr="00F417F6">
        <w:rPr>
          <w:rFonts w:cs="David" w:hint="eastAsia"/>
          <w:sz w:val="24"/>
          <w:szCs w:val="24"/>
          <w:rtl/>
          <w:rPrChange w:id="194" w:author="Ofir Tal" w:date="2021-02-21T09:28:00Z">
            <w:rPr>
              <w:rFonts w:cs="David" w:hint="eastAsia"/>
              <w:sz w:val="24"/>
              <w:szCs w:val="24"/>
              <w:highlight w:val="green"/>
              <w:rtl/>
            </w:rPr>
          </w:rPrChange>
        </w:rPr>
        <w:t>ר</w:t>
      </w:r>
      <w:r w:rsidR="00441A68" w:rsidRPr="00F417F6">
        <w:rPr>
          <w:rFonts w:cs="David"/>
          <w:sz w:val="24"/>
          <w:szCs w:val="24"/>
          <w:rtl/>
          <w:rPrChange w:id="195" w:author="Ofir Tal" w:date="2021-02-21T09:28:00Z">
            <w:rPr>
              <w:rFonts w:cs="David"/>
              <w:sz w:val="24"/>
              <w:szCs w:val="24"/>
              <w:highlight w:val="green"/>
              <w:rtl/>
            </w:rPr>
          </w:rPrChange>
        </w:rPr>
        <w:t xml:space="preserve">' </w:t>
      </w:r>
      <w:r w:rsidR="00441A68" w:rsidRPr="00F417F6">
        <w:rPr>
          <w:rFonts w:cs="David" w:hint="eastAsia"/>
          <w:sz w:val="24"/>
          <w:szCs w:val="24"/>
          <w:rtl/>
          <w:rPrChange w:id="196" w:author="Ofir Tal" w:date="2021-02-21T09:28:00Z">
            <w:rPr>
              <w:rFonts w:cs="David" w:hint="eastAsia"/>
              <w:sz w:val="24"/>
              <w:szCs w:val="24"/>
              <w:highlight w:val="green"/>
              <w:rtl/>
            </w:rPr>
          </w:rPrChange>
        </w:rPr>
        <w:t>בתחתית</w:t>
      </w:r>
      <w:r w:rsidR="00441A68" w:rsidRPr="00F417F6">
        <w:rPr>
          <w:rFonts w:cs="David"/>
          <w:sz w:val="24"/>
          <w:szCs w:val="24"/>
          <w:rtl/>
          <w:rPrChange w:id="197" w:author="Ofir Tal" w:date="2021-02-21T09:28:00Z">
            <w:rPr>
              <w:rFonts w:cs="David"/>
              <w:sz w:val="24"/>
              <w:szCs w:val="24"/>
              <w:highlight w:val="green"/>
              <w:rtl/>
            </w:rPr>
          </w:rPrChange>
        </w:rPr>
        <w:t xml:space="preserve"> </w:t>
      </w:r>
      <w:r w:rsidR="00441A68" w:rsidRPr="00F417F6">
        <w:rPr>
          <w:rFonts w:cs="David" w:hint="eastAsia"/>
          <w:sz w:val="24"/>
          <w:szCs w:val="24"/>
          <w:rtl/>
          <w:rPrChange w:id="198" w:author="Ofir Tal" w:date="2021-02-21T09:28:00Z">
            <w:rPr>
              <w:rFonts w:cs="David" w:hint="eastAsia"/>
              <w:sz w:val="24"/>
              <w:szCs w:val="24"/>
              <w:highlight w:val="green"/>
              <w:rtl/>
            </w:rPr>
          </w:rPrChange>
        </w:rPr>
        <w:t>המכתב</w:t>
      </w:r>
      <w:r w:rsidR="00441A68" w:rsidRPr="00F417F6">
        <w:rPr>
          <w:rFonts w:cs="David"/>
          <w:sz w:val="24"/>
          <w:szCs w:val="24"/>
          <w:rtl/>
          <w:rPrChange w:id="199" w:author="Ofir Tal" w:date="2021-02-21T09:28:00Z">
            <w:rPr>
              <w:rFonts w:cs="David"/>
              <w:sz w:val="24"/>
              <w:szCs w:val="24"/>
              <w:highlight w:val="green"/>
              <w:rtl/>
            </w:rPr>
          </w:rPrChange>
        </w:rPr>
        <w:t>)</w:t>
      </w:r>
      <w:r w:rsidR="00441A68" w:rsidRPr="00F417F6">
        <w:rPr>
          <w:rFonts w:cs="David" w:hint="cs"/>
          <w:sz w:val="24"/>
          <w:szCs w:val="24"/>
          <w:rtl/>
        </w:rPr>
        <w:t xml:space="preserve"> </w:t>
      </w:r>
      <w:r w:rsidR="00D75660" w:rsidRPr="00F417F6">
        <w:rPr>
          <w:rFonts w:cs="David" w:hint="cs"/>
          <w:sz w:val="24"/>
          <w:szCs w:val="24"/>
          <w:rtl/>
        </w:rPr>
        <w:t>ולא</w:t>
      </w:r>
      <w:r w:rsidR="00D75660" w:rsidRPr="00F417F6">
        <w:rPr>
          <w:rFonts w:cs="David"/>
          <w:sz w:val="24"/>
          <w:szCs w:val="24"/>
          <w:rtl/>
        </w:rPr>
        <w:t xml:space="preserve"> </w:t>
      </w:r>
      <w:r w:rsidR="00D75660" w:rsidRPr="00F417F6">
        <w:rPr>
          <w:rFonts w:cs="David" w:hint="cs"/>
          <w:sz w:val="24"/>
          <w:szCs w:val="24"/>
          <w:rtl/>
        </w:rPr>
        <w:t>סתרה</w:t>
      </w:r>
      <w:r w:rsidR="00D75660" w:rsidRPr="00F417F6">
        <w:rPr>
          <w:rFonts w:cs="David"/>
          <w:sz w:val="24"/>
          <w:szCs w:val="24"/>
          <w:rtl/>
        </w:rPr>
        <w:t xml:space="preserve"> </w:t>
      </w:r>
      <w:r w:rsidR="00D75660" w:rsidRPr="00F417F6">
        <w:rPr>
          <w:rFonts w:cs="David" w:hint="cs"/>
          <w:sz w:val="24"/>
          <w:szCs w:val="24"/>
          <w:rtl/>
        </w:rPr>
        <w:t>את הכתוב בו</w:t>
      </w:r>
      <w:r w:rsidR="00D75660" w:rsidRPr="00F417F6">
        <w:rPr>
          <w:rFonts w:cs="David"/>
          <w:sz w:val="24"/>
          <w:szCs w:val="24"/>
          <w:rtl/>
        </w:rPr>
        <w:t xml:space="preserve"> </w:t>
      </w:r>
      <w:r w:rsidR="00D75660" w:rsidRPr="00F417F6">
        <w:rPr>
          <w:rFonts w:cs="David" w:hint="cs"/>
          <w:sz w:val="24"/>
          <w:szCs w:val="24"/>
          <w:rtl/>
        </w:rPr>
        <w:t>מעולם</w:t>
      </w:r>
      <w:r w:rsidR="00D75660" w:rsidRPr="00F417F6">
        <w:rPr>
          <w:rFonts w:cs="David"/>
          <w:sz w:val="24"/>
          <w:szCs w:val="24"/>
          <w:rt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w:t>
      </w:r>
      <w:ins w:id="200" w:author="Ofir Tal" w:date="2021-02-21T09:30:00Z">
        <w:r w:rsidR="00F46E7D">
          <w:rPr>
            <w:rFonts w:ascii="Times New Roman" w:eastAsia="Times New Roman" w:hAnsi="Times New Roman" w:cs="David" w:hint="cs"/>
            <w:sz w:val="24"/>
            <w:szCs w:val="24"/>
            <w:rtl/>
            <w:lang w:eastAsia="he-IL"/>
          </w:rPr>
          <w:t>ה</w:t>
        </w:r>
      </w:ins>
      <w:r w:rsidRPr="00E24065">
        <w:rPr>
          <w:rFonts w:ascii="Times New Roman" w:eastAsia="Times New Roman" w:hAnsi="Times New Roman" w:cs="David" w:hint="cs"/>
          <w:sz w:val="24"/>
          <w:szCs w:val="24"/>
          <w:rtl/>
          <w:lang w:eastAsia="he-IL"/>
        </w:rPr>
        <w:t xml:space="preserve">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F46E7D" w:rsidRDefault="00E24065" w:rsidP="00F46E7D">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F46E7D">
        <w:rPr>
          <w:rFonts w:ascii="Times New Roman" w:eastAsia="Times New Roman" w:hAnsi="Times New Roman" w:cs="David" w:hint="cs"/>
          <w:b/>
          <w:bCs/>
          <w:sz w:val="24"/>
          <w:szCs w:val="24"/>
          <w:rtl/>
          <w:lang w:eastAsia="he-IL"/>
        </w:rPr>
        <w:t>אישור</w:t>
      </w:r>
      <w:r w:rsidRPr="00F46E7D">
        <w:rPr>
          <w:rFonts w:ascii="Times New Roman" w:eastAsia="Times New Roman" w:hAnsi="Times New Roman" w:cs="David"/>
          <w:b/>
          <w:bCs/>
          <w:sz w:val="24"/>
          <w:szCs w:val="24"/>
          <w:rtl/>
          <w:lang w:eastAsia="he-IL"/>
        </w:rPr>
        <w:t xml:space="preserve"> </w:t>
      </w:r>
      <w:proofErr w:type="spellStart"/>
      <w:r w:rsidR="00965F6F" w:rsidRPr="00F46E7D">
        <w:rPr>
          <w:rFonts w:ascii="Times New Roman" w:eastAsia="Times New Roman" w:hAnsi="Times New Roman" w:cs="David" w:hint="eastAsia"/>
          <w:b/>
          <w:bCs/>
          <w:sz w:val="24"/>
          <w:szCs w:val="24"/>
          <w:rtl/>
          <w:lang w:eastAsia="he-IL"/>
          <w:rPrChange w:id="201" w:author="Ofir Tal" w:date="2021-02-21T09:31:00Z">
            <w:rPr>
              <w:rFonts w:ascii="Times New Roman" w:eastAsia="Times New Roman" w:hAnsi="Times New Roman" w:cs="David" w:hint="eastAsia"/>
              <w:b/>
              <w:bCs/>
              <w:sz w:val="24"/>
              <w:szCs w:val="24"/>
              <w:highlight w:val="green"/>
              <w:rtl/>
              <w:lang w:eastAsia="he-IL"/>
            </w:rPr>
          </w:rPrChange>
        </w:rPr>
        <w:t>הנש</w:t>
      </w:r>
      <w:r w:rsidR="00965F6F" w:rsidRPr="00F46E7D">
        <w:rPr>
          <w:rFonts w:ascii="Times New Roman" w:eastAsia="Times New Roman" w:hAnsi="Times New Roman" w:cs="David"/>
          <w:b/>
          <w:bCs/>
          <w:sz w:val="24"/>
          <w:szCs w:val="24"/>
          <w:rtl/>
          <w:lang w:eastAsia="he-IL"/>
          <w:rPrChange w:id="202" w:author="Ofir Tal" w:date="2021-02-21T09:31:00Z">
            <w:rPr>
              <w:rFonts w:ascii="Times New Roman" w:eastAsia="Times New Roman" w:hAnsi="Times New Roman" w:cs="David"/>
              <w:b/>
              <w:bCs/>
              <w:sz w:val="24"/>
              <w:szCs w:val="24"/>
              <w:highlight w:val="green"/>
              <w:rtl/>
              <w:lang w:eastAsia="he-IL"/>
            </w:rPr>
          </w:rPrChange>
        </w:rPr>
        <w:t>"מ</w:t>
      </w:r>
      <w:proofErr w:type="spellEnd"/>
      <w:r w:rsidR="00965F6F" w:rsidRPr="00F46E7D">
        <w:rPr>
          <w:rFonts w:ascii="Times New Roman" w:eastAsia="Times New Roman" w:hAnsi="Times New Roman" w:cs="David"/>
          <w:b/>
          <w:bCs/>
          <w:sz w:val="24"/>
          <w:szCs w:val="24"/>
          <w:rtl/>
          <w:lang w:eastAsia="he-IL"/>
          <w:rPrChange w:id="203" w:author="Ofir Tal" w:date="2021-02-21T09:31:00Z">
            <w:rPr>
              <w:rFonts w:ascii="Times New Roman" w:eastAsia="Times New Roman" w:hAnsi="Times New Roman" w:cs="David"/>
              <w:b/>
              <w:bCs/>
              <w:sz w:val="24"/>
              <w:szCs w:val="24"/>
              <w:highlight w:val="green"/>
              <w:rtl/>
              <w:lang w:eastAsia="he-IL"/>
            </w:rPr>
          </w:rPrChange>
        </w:rPr>
        <w:t xml:space="preserve"> מיום 21.8.2012</w:t>
      </w:r>
      <w:ins w:id="204" w:author="Ofir Tal" w:date="2021-02-21T09:31:00Z">
        <w:r w:rsidR="00F46E7D">
          <w:rPr>
            <w:rFonts w:ascii="Times New Roman" w:eastAsia="Times New Roman" w:hAnsi="Times New Roman" w:cs="David" w:hint="cs"/>
            <w:b/>
            <w:bCs/>
            <w:sz w:val="24"/>
            <w:szCs w:val="24"/>
            <w:rtl/>
            <w:lang w:eastAsia="he-IL"/>
          </w:rPr>
          <w:t xml:space="preserve">, </w:t>
        </w:r>
      </w:ins>
      <w:del w:id="205" w:author="Ofir Tal" w:date="2021-02-21T09:31:00Z">
        <w:r w:rsidRPr="00F46E7D" w:rsidDel="00F46E7D">
          <w:rPr>
            <w:rFonts w:ascii="Times New Roman" w:eastAsia="Times New Roman" w:hAnsi="Times New Roman" w:cs="David"/>
            <w:b/>
            <w:bCs/>
            <w:sz w:val="24"/>
            <w:szCs w:val="24"/>
            <w:rtl/>
            <w:lang w:eastAsia="he-IL"/>
            <w:rPrChange w:id="206" w:author="Ofir Tal" w:date="2021-02-21T09:31:00Z">
              <w:rPr>
                <w:rFonts w:ascii="Times New Roman" w:eastAsia="Times New Roman" w:hAnsi="Times New Roman" w:cs="David"/>
                <w:b/>
                <w:bCs/>
                <w:sz w:val="24"/>
                <w:szCs w:val="24"/>
                <w:highlight w:val="green"/>
                <w:rtl/>
                <w:lang w:eastAsia="he-IL"/>
              </w:rPr>
            </w:rPrChange>
          </w:rPr>
          <w:delText xml:space="preserve"> </w:delText>
        </w:r>
        <w:r w:rsidR="009D131D" w:rsidRPr="00F46E7D" w:rsidDel="00F46E7D">
          <w:rPr>
            <w:rFonts w:ascii="Times New Roman" w:eastAsia="Times New Roman" w:hAnsi="Times New Roman" w:cs="David"/>
            <w:b/>
            <w:bCs/>
            <w:sz w:val="24"/>
            <w:szCs w:val="24"/>
            <w:rtl/>
            <w:lang w:eastAsia="he-IL"/>
            <w:rPrChange w:id="207" w:author="Ofir Tal" w:date="2021-02-21T09:31:00Z">
              <w:rPr>
                <w:rFonts w:ascii="Times New Roman" w:eastAsia="Times New Roman" w:hAnsi="Times New Roman" w:cs="David"/>
                <w:b/>
                <w:bCs/>
                <w:sz w:val="24"/>
                <w:szCs w:val="24"/>
                <w:highlight w:val="green"/>
                <w:rtl/>
                <w:lang w:eastAsia="he-IL"/>
              </w:rPr>
            </w:rPrChange>
          </w:rPr>
          <w:delText>–</w:delText>
        </w:r>
        <w:r w:rsidR="00965F6F" w:rsidRPr="00F46E7D" w:rsidDel="00F46E7D">
          <w:rPr>
            <w:rFonts w:ascii="Times New Roman" w:eastAsia="Times New Roman" w:hAnsi="Times New Roman" w:cs="David" w:hint="eastAsia"/>
            <w:sz w:val="24"/>
            <w:szCs w:val="24"/>
            <w:rtl/>
            <w:lang w:eastAsia="he-IL"/>
            <w:rPrChange w:id="208" w:author="Ofir Tal" w:date="2021-02-21T09:31:00Z">
              <w:rPr>
                <w:rFonts w:ascii="Times New Roman" w:eastAsia="Times New Roman" w:hAnsi="Times New Roman" w:cs="David" w:hint="eastAsia"/>
                <w:sz w:val="24"/>
                <w:szCs w:val="24"/>
                <w:highlight w:val="green"/>
                <w:rtl/>
                <w:lang w:eastAsia="he-IL"/>
              </w:rPr>
            </w:rPrChange>
          </w:rPr>
          <w:delText>שבראשו</w:delText>
        </w:r>
        <w:r w:rsidR="00965F6F" w:rsidRPr="00F46E7D" w:rsidDel="00F46E7D">
          <w:rPr>
            <w:rFonts w:ascii="Times New Roman" w:eastAsia="Times New Roman" w:hAnsi="Times New Roman" w:cs="David"/>
            <w:sz w:val="24"/>
            <w:szCs w:val="24"/>
            <w:rtl/>
            <w:lang w:eastAsia="he-IL"/>
            <w:rPrChange w:id="209" w:author="Ofir Tal" w:date="2021-02-21T09:31:00Z">
              <w:rPr>
                <w:rFonts w:ascii="Times New Roman" w:eastAsia="Times New Roman" w:hAnsi="Times New Roman" w:cs="David"/>
                <w:sz w:val="24"/>
                <w:szCs w:val="24"/>
                <w:highlight w:val="green"/>
                <w:rtl/>
                <w:lang w:eastAsia="he-IL"/>
              </w:rPr>
            </w:rPrChange>
          </w:rPr>
          <w:delText xml:space="preserve"> מצוין שהוא </w:delText>
        </w:r>
      </w:del>
      <w:ins w:id="210" w:author="Ofir Tal" w:date="2021-02-21T09:31:00Z">
        <w:r w:rsidR="00F46E7D">
          <w:rPr>
            <w:rFonts w:ascii="Times New Roman" w:eastAsia="Times New Roman" w:hAnsi="Times New Roman" w:cs="David" w:hint="cs"/>
            <w:b/>
            <w:bCs/>
            <w:sz w:val="24"/>
            <w:szCs w:val="24"/>
            <w:rtl/>
            <w:lang w:eastAsia="he-IL"/>
          </w:rPr>
          <w:t>ש</w:t>
        </w:r>
      </w:ins>
      <w:r w:rsidR="00965F6F" w:rsidRPr="00F46E7D">
        <w:rPr>
          <w:rFonts w:ascii="Times New Roman" w:eastAsia="Times New Roman" w:hAnsi="Times New Roman" w:cs="David" w:hint="eastAsia"/>
          <w:sz w:val="24"/>
          <w:szCs w:val="24"/>
          <w:rtl/>
          <w:lang w:eastAsia="he-IL"/>
          <w:rPrChange w:id="211" w:author="Ofir Tal" w:date="2021-02-21T09:31:00Z">
            <w:rPr>
              <w:rFonts w:ascii="Times New Roman" w:eastAsia="Times New Roman" w:hAnsi="Times New Roman" w:cs="David" w:hint="eastAsia"/>
              <w:sz w:val="24"/>
              <w:szCs w:val="24"/>
              <w:highlight w:val="green"/>
              <w:rtl/>
              <w:lang w:eastAsia="he-IL"/>
            </w:rPr>
          </w:rPrChange>
        </w:rPr>
        <w:t>נשלח</w:t>
      </w:r>
      <w:r w:rsidR="00965F6F" w:rsidRPr="00F46E7D">
        <w:rPr>
          <w:rFonts w:ascii="Times New Roman" w:eastAsia="Times New Roman" w:hAnsi="Times New Roman" w:cs="David"/>
          <w:sz w:val="24"/>
          <w:szCs w:val="24"/>
          <w:rtl/>
          <w:lang w:eastAsia="he-IL"/>
          <w:rPrChange w:id="212" w:author="Ofir Tal" w:date="2021-02-21T09:31:00Z">
            <w:rPr>
              <w:rFonts w:ascii="Times New Roman" w:eastAsia="Times New Roman" w:hAnsi="Times New Roman" w:cs="David"/>
              <w:sz w:val="24"/>
              <w:szCs w:val="24"/>
              <w:highlight w:val="green"/>
              <w:rtl/>
              <w:lang w:eastAsia="he-IL"/>
            </w:rPr>
          </w:rPrChange>
        </w:rPr>
        <w:t xml:space="preserve"> </w:t>
      </w:r>
      <w:ins w:id="213" w:author="Ofir Tal" w:date="2021-02-21T09:32:00Z">
        <w:r w:rsidR="00F46E7D">
          <w:rPr>
            <w:rFonts w:ascii="Times New Roman" w:eastAsia="Times New Roman" w:hAnsi="Times New Roman" w:cs="David" w:hint="cs"/>
            <w:sz w:val="24"/>
            <w:szCs w:val="24"/>
            <w:rtl/>
            <w:lang w:eastAsia="he-IL"/>
          </w:rPr>
          <w:t xml:space="preserve">לממונה על </w:t>
        </w:r>
        <w:proofErr w:type="spellStart"/>
        <w:r w:rsidR="00F46E7D">
          <w:rPr>
            <w:rFonts w:ascii="Times New Roman" w:eastAsia="Times New Roman" w:hAnsi="Times New Roman" w:cs="David" w:hint="cs"/>
            <w:sz w:val="24"/>
            <w:szCs w:val="24"/>
            <w:rtl/>
            <w:lang w:eastAsia="he-IL"/>
          </w:rPr>
          <w:t>הגימלאות</w:t>
        </w:r>
        <w:proofErr w:type="spellEnd"/>
        <w:r w:rsidR="00F46E7D">
          <w:rPr>
            <w:rFonts w:ascii="Times New Roman" w:eastAsia="Times New Roman" w:hAnsi="Times New Roman" w:cs="David" w:hint="cs"/>
            <w:sz w:val="24"/>
            <w:szCs w:val="24"/>
            <w:rtl/>
            <w:lang w:eastAsia="he-IL"/>
          </w:rPr>
          <w:t xml:space="preserve"> </w:t>
        </w:r>
      </w:ins>
      <w:del w:id="214" w:author="Ofir Tal" w:date="2021-02-21T09:32:00Z">
        <w:r w:rsidR="00965F6F" w:rsidRPr="00F46E7D" w:rsidDel="00F46E7D">
          <w:rPr>
            <w:rFonts w:ascii="Times New Roman" w:eastAsia="Times New Roman" w:hAnsi="Times New Roman" w:cs="David" w:hint="eastAsia"/>
            <w:sz w:val="24"/>
            <w:szCs w:val="24"/>
            <w:rtl/>
            <w:lang w:eastAsia="he-IL"/>
            <w:rPrChange w:id="215" w:author="Ofir Tal" w:date="2021-02-21T09:31:00Z">
              <w:rPr>
                <w:rFonts w:ascii="Times New Roman" w:eastAsia="Times New Roman" w:hAnsi="Times New Roman" w:cs="David" w:hint="eastAsia"/>
                <w:sz w:val="24"/>
                <w:szCs w:val="24"/>
                <w:highlight w:val="green"/>
                <w:rtl/>
                <w:lang w:eastAsia="he-IL"/>
              </w:rPr>
            </w:rPrChange>
          </w:rPr>
          <w:delText>בפקס</w:delText>
        </w:r>
        <w:r w:rsidR="00965F6F" w:rsidRPr="00F46E7D" w:rsidDel="00F46E7D">
          <w:rPr>
            <w:rFonts w:ascii="Times New Roman" w:eastAsia="Times New Roman" w:hAnsi="Times New Roman" w:cs="David"/>
            <w:sz w:val="24"/>
            <w:szCs w:val="24"/>
            <w:rtl/>
            <w:lang w:eastAsia="he-IL"/>
            <w:rPrChange w:id="216" w:author="Ofir Tal" w:date="2021-02-21T09:31:00Z">
              <w:rPr>
                <w:rFonts w:ascii="Times New Roman" w:eastAsia="Times New Roman" w:hAnsi="Times New Roman" w:cs="David"/>
                <w:sz w:val="24"/>
                <w:szCs w:val="24"/>
                <w:highlight w:val="green"/>
                <w:rtl/>
                <w:lang w:eastAsia="he-IL"/>
              </w:rPr>
            </w:rPrChange>
          </w:rPr>
          <w:delText xml:space="preserve"> </w:delText>
        </w:r>
      </w:del>
      <w:r w:rsidR="00965F6F" w:rsidRPr="00F46E7D">
        <w:rPr>
          <w:rFonts w:ascii="Times New Roman" w:eastAsia="Times New Roman" w:hAnsi="Times New Roman" w:cs="David" w:hint="eastAsia"/>
          <w:sz w:val="24"/>
          <w:szCs w:val="24"/>
          <w:rtl/>
          <w:lang w:eastAsia="he-IL"/>
          <w:rPrChange w:id="217" w:author="Ofir Tal" w:date="2021-02-21T09:31:00Z">
            <w:rPr>
              <w:rFonts w:ascii="Times New Roman" w:eastAsia="Times New Roman" w:hAnsi="Times New Roman" w:cs="David" w:hint="eastAsia"/>
              <w:sz w:val="24"/>
              <w:szCs w:val="24"/>
              <w:highlight w:val="green"/>
              <w:rtl/>
              <w:lang w:eastAsia="he-IL"/>
            </w:rPr>
          </w:rPrChange>
        </w:rPr>
        <w:t>רק</w:t>
      </w:r>
      <w:r w:rsidR="00965F6F" w:rsidRPr="00F46E7D">
        <w:rPr>
          <w:rFonts w:ascii="Times New Roman" w:eastAsia="Times New Roman" w:hAnsi="Times New Roman" w:cs="David"/>
          <w:sz w:val="24"/>
          <w:szCs w:val="24"/>
          <w:rtl/>
          <w:lang w:eastAsia="he-IL"/>
          <w:rPrChange w:id="218" w:author="Ofir Tal" w:date="2021-02-21T09:31:00Z">
            <w:rPr>
              <w:rFonts w:ascii="Times New Roman" w:eastAsia="Times New Roman" w:hAnsi="Times New Roman" w:cs="David"/>
              <w:sz w:val="24"/>
              <w:szCs w:val="24"/>
              <w:highlight w:val="green"/>
              <w:rtl/>
              <w:lang w:eastAsia="he-IL"/>
            </w:rPr>
          </w:rPrChange>
        </w:rPr>
        <w:t xml:space="preserve"> </w:t>
      </w:r>
      <w:r w:rsidR="00965F6F" w:rsidRPr="00F46E7D">
        <w:rPr>
          <w:rFonts w:ascii="Times New Roman" w:eastAsia="Times New Roman" w:hAnsi="Times New Roman" w:cs="David" w:hint="eastAsia"/>
          <w:sz w:val="24"/>
          <w:szCs w:val="24"/>
          <w:rtl/>
          <w:lang w:eastAsia="he-IL"/>
          <w:rPrChange w:id="219" w:author="Ofir Tal" w:date="2021-02-21T09:31:00Z">
            <w:rPr>
              <w:rFonts w:ascii="Times New Roman" w:eastAsia="Times New Roman" w:hAnsi="Times New Roman" w:cs="David" w:hint="eastAsia"/>
              <w:sz w:val="24"/>
              <w:szCs w:val="24"/>
              <w:highlight w:val="green"/>
              <w:rtl/>
              <w:lang w:eastAsia="he-IL"/>
            </w:rPr>
          </w:rPrChange>
        </w:rPr>
        <w:t>ביום</w:t>
      </w:r>
      <w:r w:rsidR="00965F6F" w:rsidRPr="00F46E7D">
        <w:rPr>
          <w:rFonts w:ascii="Times New Roman" w:eastAsia="Times New Roman" w:hAnsi="Times New Roman" w:cs="David"/>
          <w:sz w:val="24"/>
          <w:szCs w:val="24"/>
          <w:rtl/>
          <w:lang w:eastAsia="he-IL"/>
          <w:rPrChange w:id="220" w:author="Ofir Tal" w:date="2021-02-21T09:31:00Z">
            <w:rPr>
              <w:rFonts w:ascii="Times New Roman" w:eastAsia="Times New Roman" w:hAnsi="Times New Roman" w:cs="David"/>
              <w:sz w:val="24"/>
              <w:szCs w:val="24"/>
              <w:highlight w:val="green"/>
              <w:rtl/>
              <w:lang w:eastAsia="he-IL"/>
            </w:rPr>
          </w:rPrChange>
        </w:rPr>
        <w:t xml:space="preserve"> 3.12.2012</w:t>
      </w:r>
      <w:del w:id="221" w:author="Ofir Tal" w:date="2021-02-21T09:32:00Z">
        <w:r w:rsidR="00965F6F" w:rsidRPr="00F46E7D" w:rsidDel="00F46E7D">
          <w:rPr>
            <w:rFonts w:ascii="Times New Roman" w:eastAsia="Times New Roman" w:hAnsi="Times New Roman" w:cs="David"/>
            <w:sz w:val="24"/>
            <w:szCs w:val="24"/>
            <w:rtl/>
            <w:lang w:eastAsia="he-IL"/>
            <w:rPrChange w:id="222" w:author="Ofir Tal" w:date="2021-02-21T09:31:00Z">
              <w:rPr>
                <w:rFonts w:ascii="Times New Roman" w:eastAsia="Times New Roman" w:hAnsi="Times New Roman" w:cs="David"/>
                <w:sz w:val="24"/>
                <w:szCs w:val="24"/>
                <w:highlight w:val="green"/>
                <w:rtl/>
                <w:lang w:eastAsia="he-IL"/>
              </w:rPr>
            </w:rPrChange>
          </w:rPr>
          <w:delText xml:space="preserve"> לטלפון של הממונה על הגימלאות</w:delText>
        </w:r>
        <w:r w:rsidR="00965F6F" w:rsidRPr="00F46E7D" w:rsidDel="00F46E7D">
          <w:rPr>
            <w:rFonts w:ascii="Times New Roman" w:eastAsia="Times New Roman" w:hAnsi="Times New Roman" w:cs="David" w:hint="cs"/>
            <w:sz w:val="24"/>
            <w:szCs w:val="24"/>
            <w:rtl/>
            <w:lang w:eastAsia="he-IL"/>
          </w:rPr>
          <w:delText xml:space="preserve"> </w:delText>
        </w:r>
        <w:r w:rsidR="00965F6F" w:rsidRPr="00F46E7D" w:rsidDel="00F46E7D">
          <w:rPr>
            <w:rFonts w:ascii="Times New Roman" w:eastAsia="Times New Roman" w:hAnsi="Times New Roman" w:cs="David" w:hint="eastAsia"/>
            <w:sz w:val="24"/>
            <w:szCs w:val="24"/>
            <w:rtl/>
            <w:lang w:eastAsia="he-IL"/>
            <w:rPrChange w:id="223" w:author="Ofir Tal" w:date="2021-02-21T09:31:00Z">
              <w:rPr>
                <w:rFonts w:ascii="Times New Roman" w:eastAsia="Times New Roman" w:hAnsi="Times New Roman" w:cs="David" w:hint="eastAsia"/>
                <w:sz w:val="24"/>
                <w:szCs w:val="24"/>
                <w:highlight w:val="green"/>
                <w:rtl/>
                <w:lang w:eastAsia="he-IL"/>
              </w:rPr>
            </w:rPrChange>
          </w:rPr>
          <w:delText>מס</w:delText>
        </w:r>
        <w:r w:rsidR="00965F6F" w:rsidRPr="00F46E7D" w:rsidDel="00F46E7D">
          <w:rPr>
            <w:rFonts w:ascii="Times New Roman" w:eastAsia="Times New Roman" w:hAnsi="Times New Roman" w:cs="David"/>
            <w:sz w:val="24"/>
            <w:szCs w:val="24"/>
            <w:rtl/>
            <w:lang w:eastAsia="he-IL"/>
            <w:rPrChange w:id="224" w:author="Ofir Tal" w:date="2021-02-21T09:31:00Z">
              <w:rPr>
                <w:rFonts w:ascii="Times New Roman" w:eastAsia="Times New Roman" w:hAnsi="Times New Roman" w:cs="David"/>
                <w:sz w:val="24"/>
                <w:szCs w:val="24"/>
                <w:highlight w:val="green"/>
                <w:rtl/>
                <w:lang w:eastAsia="he-IL"/>
              </w:rPr>
            </w:rPrChange>
          </w:rPr>
          <w:delText>'</w:delText>
        </w:r>
        <w:r w:rsidR="006D3AC6" w:rsidRPr="00F46E7D" w:rsidDel="00F46E7D">
          <w:rPr>
            <w:rFonts w:ascii="Times New Roman" w:eastAsia="Times New Roman" w:hAnsi="Times New Roman" w:cs="David"/>
            <w:sz w:val="24"/>
            <w:szCs w:val="24"/>
            <w:rtl/>
            <w:lang w:eastAsia="he-IL"/>
            <w:rPrChange w:id="225" w:author="Ofir Tal" w:date="2021-02-21T09:31:00Z">
              <w:rPr>
                <w:rFonts w:ascii="Times New Roman" w:eastAsia="Times New Roman" w:hAnsi="Times New Roman" w:cs="David"/>
                <w:sz w:val="24"/>
                <w:szCs w:val="24"/>
                <w:highlight w:val="green"/>
                <w:rtl/>
                <w:lang w:eastAsia="he-IL"/>
              </w:rPr>
            </w:rPrChange>
          </w:rPr>
          <w:delText xml:space="preserve"> 5695394</w:delText>
        </w:r>
      </w:del>
      <w:ins w:id="226" w:author="Ofir Tal" w:date="2021-02-21T09:32:00Z">
        <w:r w:rsidR="00F46E7D">
          <w:rPr>
            <w:rFonts w:ascii="Times New Roman" w:eastAsia="Times New Roman" w:hAnsi="Times New Roman" w:cs="David" w:hint="cs"/>
            <w:sz w:val="24"/>
            <w:szCs w:val="24"/>
            <w:rtl/>
            <w:lang w:eastAsia="he-IL"/>
          </w:rPr>
          <w:t>,</w:t>
        </w:r>
      </w:ins>
      <w:r w:rsidR="006D3AC6" w:rsidRPr="00F46E7D">
        <w:rPr>
          <w:rFonts w:ascii="Times New Roman" w:eastAsia="Times New Roman" w:hAnsi="Times New Roman" w:cs="David" w:hint="cs"/>
          <w:b/>
          <w:bCs/>
          <w:sz w:val="24"/>
          <w:szCs w:val="24"/>
          <w:rtl/>
          <w:lang w:eastAsia="he-IL"/>
        </w:rPr>
        <w:t xml:space="preserve"> </w:t>
      </w:r>
      <w:r w:rsidRPr="00F46E7D">
        <w:rPr>
          <w:rFonts w:ascii="Times New Roman" w:eastAsia="Times New Roman" w:hAnsi="Times New Roman" w:cs="David" w:hint="cs"/>
          <w:b/>
          <w:bCs/>
          <w:sz w:val="24"/>
          <w:szCs w:val="24"/>
          <w:rtl/>
          <w:lang w:eastAsia="he-IL"/>
        </w:rPr>
        <w:t>הוצג</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למערער</w:t>
      </w:r>
      <w:r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רק</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אחרי</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ש</w:t>
      </w:r>
      <w:r w:rsidRPr="00F46E7D">
        <w:rPr>
          <w:rFonts w:ascii="Times New Roman" w:eastAsia="Times New Roman" w:hAnsi="Times New Roman" w:cs="David" w:hint="cs"/>
          <w:b/>
          <w:bCs/>
          <w:sz w:val="24"/>
          <w:szCs w:val="24"/>
          <w:rtl/>
          <w:lang w:eastAsia="he-IL"/>
        </w:rPr>
        <w:t>פנה</w:t>
      </w:r>
      <w:ins w:id="227" w:author="Ofir Tal" w:date="2021-02-21T09:32:00Z">
        <w:r w:rsidR="00F46E7D">
          <w:rPr>
            <w:rFonts w:ascii="Times New Roman" w:eastAsia="Times New Roman" w:hAnsi="Times New Roman" w:cs="David" w:hint="cs"/>
            <w:b/>
            <w:bCs/>
            <w:sz w:val="24"/>
            <w:szCs w:val="24"/>
            <w:rtl/>
            <w:lang w:eastAsia="he-IL"/>
          </w:rPr>
          <w:t xml:space="preserve"> בעצמו</w:t>
        </w:r>
      </w:ins>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למינהל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00965F6F" w:rsidRPr="00F46E7D">
        <w:rPr>
          <w:rFonts w:ascii="Times New Roman" w:eastAsia="Times New Roman" w:hAnsi="Times New Roman" w:cs="David" w:hint="cs"/>
          <w:b/>
          <w:bCs/>
          <w:sz w:val="24"/>
          <w:szCs w:val="24"/>
          <w:rtl/>
          <w:lang w:eastAsia="he-IL"/>
        </w:rPr>
        <w:t xml:space="preserve"> </w:t>
      </w:r>
      <w:r w:rsidR="00965F6F" w:rsidRPr="00F46E7D">
        <w:rPr>
          <w:rFonts w:ascii="Times New Roman" w:eastAsia="Times New Roman" w:hAnsi="Times New Roman" w:cs="David" w:hint="eastAsia"/>
          <w:b/>
          <w:bCs/>
          <w:sz w:val="24"/>
          <w:szCs w:val="24"/>
          <w:rtl/>
          <w:lang w:eastAsia="he-IL"/>
          <w:rPrChange w:id="228" w:author="Ofir Tal" w:date="2021-02-21T09:31:00Z">
            <w:rPr>
              <w:rFonts w:ascii="Times New Roman" w:eastAsia="Times New Roman" w:hAnsi="Times New Roman" w:cs="David" w:hint="eastAsia"/>
              <w:b/>
              <w:bCs/>
              <w:sz w:val="24"/>
              <w:szCs w:val="24"/>
              <w:highlight w:val="green"/>
              <w:rtl/>
              <w:lang w:eastAsia="he-IL"/>
            </w:rPr>
          </w:rPrChange>
        </w:rPr>
        <w:t>לקראת</w:t>
      </w:r>
      <w:r w:rsidR="00965F6F" w:rsidRPr="00F46E7D">
        <w:rPr>
          <w:rFonts w:ascii="Times New Roman" w:eastAsia="Times New Roman" w:hAnsi="Times New Roman" w:cs="David"/>
          <w:b/>
          <w:bCs/>
          <w:sz w:val="24"/>
          <w:szCs w:val="24"/>
          <w:rtl/>
          <w:lang w:eastAsia="he-IL"/>
          <w:rPrChange w:id="229" w:author="Ofir Tal" w:date="2021-02-21T09:31:00Z">
            <w:rPr>
              <w:rFonts w:ascii="Times New Roman" w:eastAsia="Times New Roman" w:hAnsi="Times New Roman" w:cs="David"/>
              <w:b/>
              <w:bCs/>
              <w:sz w:val="24"/>
              <w:szCs w:val="24"/>
              <w:highlight w:val="green"/>
              <w:rtl/>
              <w:lang w:eastAsia="he-IL"/>
            </w:rPr>
          </w:rPrChange>
        </w:rPr>
        <w:t xml:space="preserve"> </w:t>
      </w:r>
      <w:r w:rsidR="00965F6F" w:rsidRPr="00F46E7D">
        <w:rPr>
          <w:rFonts w:ascii="Times New Roman" w:eastAsia="Times New Roman" w:hAnsi="Times New Roman" w:cs="David" w:hint="eastAsia"/>
          <w:b/>
          <w:bCs/>
          <w:sz w:val="24"/>
          <w:szCs w:val="24"/>
          <w:rtl/>
          <w:lang w:eastAsia="he-IL"/>
          <w:rPrChange w:id="230" w:author="Ofir Tal" w:date="2021-02-21T09:31:00Z">
            <w:rPr>
              <w:rFonts w:ascii="Times New Roman" w:eastAsia="Times New Roman" w:hAnsi="Times New Roman" w:cs="David" w:hint="eastAsia"/>
              <w:b/>
              <w:bCs/>
              <w:sz w:val="24"/>
              <w:szCs w:val="24"/>
              <w:highlight w:val="green"/>
              <w:rtl/>
              <w:lang w:eastAsia="he-IL"/>
            </w:rPr>
          </w:rPrChange>
        </w:rPr>
        <w:t>סוף</w:t>
      </w:r>
      <w:r w:rsidR="00965F6F" w:rsidRPr="00F46E7D">
        <w:rPr>
          <w:rFonts w:ascii="Times New Roman" w:eastAsia="Times New Roman" w:hAnsi="Times New Roman" w:cs="David"/>
          <w:b/>
          <w:bCs/>
          <w:sz w:val="24"/>
          <w:szCs w:val="24"/>
          <w:rtl/>
          <w:lang w:eastAsia="he-IL"/>
          <w:rPrChange w:id="231" w:author="Ofir Tal" w:date="2021-02-21T09:31:00Z">
            <w:rPr>
              <w:rFonts w:ascii="Times New Roman" w:eastAsia="Times New Roman" w:hAnsi="Times New Roman" w:cs="David"/>
              <w:b/>
              <w:bCs/>
              <w:sz w:val="24"/>
              <w:szCs w:val="24"/>
              <w:highlight w:val="green"/>
              <w:rtl/>
              <w:lang w:eastAsia="he-IL"/>
            </w:rPr>
          </w:rPrChange>
        </w:rPr>
        <w:t xml:space="preserve"> </w:t>
      </w:r>
      <w:r w:rsidR="00965F6F" w:rsidRPr="00F46E7D">
        <w:rPr>
          <w:rFonts w:ascii="Times New Roman" w:eastAsia="Times New Roman" w:hAnsi="Times New Roman" w:cs="David" w:hint="eastAsia"/>
          <w:b/>
          <w:bCs/>
          <w:sz w:val="24"/>
          <w:szCs w:val="24"/>
          <w:rtl/>
          <w:lang w:eastAsia="he-IL"/>
          <w:rPrChange w:id="232" w:author="Ofir Tal" w:date="2021-02-21T09:31:00Z">
            <w:rPr>
              <w:rFonts w:ascii="Times New Roman" w:eastAsia="Times New Roman" w:hAnsi="Times New Roman" w:cs="David" w:hint="eastAsia"/>
              <w:b/>
              <w:bCs/>
              <w:sz w:val="24"/>
              <w:szCs w:val="24"/>
              <w:highlight w:val="green"/>
              <w:rtl/>
              <w:lang w:eastAsia="he-IL"/>
            </w:rPr>
          </w:rPrChange>
        </w:rPr>
        <w:t>דצמבר</w:t>
      </w:r>
      <w:r w:rsidR="00965F6F" w:rsidRPr="00F46E7D">
        <w:rPr>
          <w:rFonts w:ascii="Times New Roman" w:eastAsia="Times New Roman" w:hAnsi="Times New Roman" w:cs="David"/>
          <w:b/>
          <w:bCs/>
          <w:sz w:val="24"/>
          <w:szCs w:val="24"/>
          <w:rtl/>
          <w:lang w:eastAsia="he-IL"/>
          <w:rPrChange w:id="233" w:author="Ofir Tal" w:date="2021-02-21T09:31:00Z">
            <w:rPr>
              <w:rFonts w:ascii="Times New Roman" w:eastAsia="Times New Roman" w:hAnsi="Times New Roman" w:cs="David"/>
              <w:b/>
              <w:bCs/>
              <w:sz w:val="24"/>
              <w:szCs w:val="24"/>
              <w:highlight w:val="green"/>
              <w:rtl/>
              <w:lang w:eastAsia="he-IL"/>
            </w:rPr>
          </w:rPrChange>
        </w:rPr>
        <w:t xml:space="preserve"> 2012</w:t>
      </w:r>
      <w:del w:id="234" w:author="Ofir Tal" w:date="2021-02-21T09:32:00Z">
        <w:r w:rsidR="00965F6F" w:rsidRPr="00F46E7D" w:rsidDel="00F46E7D">
          <w:rPr>
            <w:rFonts w:ascii="Times New Roman" w:eastAsia="Times New Roman" w:hAnsi="Times New Roman" w:cs="David"/>
            <w:b/>
            <w:bCs/>
            <w:sz w:val="24"/>
            <w:szCs w:val="24"/>
            <w:rtl/>
            <w:lang w:eastAsia="he-IL"/>
            <w:rPrChange w:id="235" w:author="Ofir Tal" w:date="2021-02-21T09:31:00Z">
              <w:rPr>
                <w:rFonts w:ascii="Times New Roman" w:eastAsia="Times New Roman" w:hAnsi="Times New Roman" w:cs="David"/>
                <w:b/>
                <w:bCs/>
                <w:sz w:val="24"/>
                <w:szCs w:val="24"/>
                <w:highlight w:val="green"/>
                <w:rtl/>
                <w:lang w:eastAsia="he-IL"/>
              </w:rPr>
            </w:rPrChange>
          </w:rPr>
          <w:delText xml:space="preserve"> </w:delText>
        </w:r>
        <w:r w:rsidR="00965F6F" w:rsidRPr="00F46E7D" w:rsidDel="00F46E7D">
          <w:rPr>
            <w:rFonts w:ascii="Times New Roman" w:eastAsia="Times New Roman" w:hAnsi="Times New Roman" w:cs="David"/>
            <w:sz w:val="24"/>
            <w:szCs w:val="24"/>
            <w:rtl/>
            <w:lang w:eastAsia="he-IL"/>
            <w:rPrChange w:id="236" w:author="Ofir Tal" w:date="2021-02-21T09:31:00Z">
              <w:rPr>
                <w:rFonts w:ascii="Times New Roman" w:eastAsia="Times New Roman" w:hAnsi="Times New Roman" w:cs="David"/>
                <w:sz w:val="24"/>
                <w:szCs w:val="24"/>
                <w:highlight w:val="green"/>
                <w:rtl/>
                <w:lang w:eastAsia="he-IL"/>
              </w:rPr>
            </w:rPrChange>
          </w:rPr>
          <w:delText xml:space="preserve">(לאחר </w:delText>
        </w:r>
        <w:r w:rsidR="00965F6F" w:rsidRPr="00F46E7D" w:rsidDel="00F46E7D">
          <w:rPr>
            <w:rFonts w:ascii="Times New Roman" w:eastAsia="Times New Roman" w:hAnsi="Times New Roman" w:cs="David" w:hint="eastAsia"/>
            <w:sz w:val="24"/>
            <w:szCs w:val="24"/>
            <w:rtl/>
            <w:lang w:eastAsia="he-IL"/>
            <w:rPrChange w:id="237" w:author="Ofir Tal" w:date="2021-02-21T09:31:00Z">
              <w:rPr>
                <w:rFonts w:ascii="Times New Roman" w:eastAsia="Times New Roman" w:hAnsi="Times New Roman" w:cs="David" w:hint="eastAsia"/>
                <w:sz w:val="24"/>
                <w:szCs w:val="24"/>
                <w:highlight w:val="green"/>
                <w:rtl/>
                <w:lang w:eastAsia="he-IL"/>
              </w:rPr>
            </w:rPrChange>
          </w:rPr>
          <w:delText>שקיבל</w:delText>
        </w:r>
        <w:r w:rsidR="00965F6F" w:rsidRPr="00F46E7D" w:rsidDel="00F46E7D">
          <w:rPr>
            <w:rFonts w:ascii="Times New Roman" w:eastAsia="Times New Roman" w:hAnsi="Times New Roman" w:cs="David"/>
            <w:sz w:val="24"/>
            <w:szCs w:val="24"/>
            <w:rtl/>
            <w:lang w:eastAsia="he-IL"/>
            <w:rPrChange w:id="238"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39" w:author="Ofir Tal" w:date="2021-02-21T09:31:00Z">
              <w:rPr>
                <w:rFonts w:ascii="Times New Roman" w:eastAsia="Times New Roman" w:hAnsi="Times New Roman" w:cs="David" w:hint="eastAsia"/>
                <w:sz w:val="24"/>
                <w:szCs w:val="24"/>
                <w:highlight w:val="green"/>
                <w:rtl/>
                <w:lang w:eastAsia="he-IL"/>
              </w:rPr>
            </w:rPrChange>
          </w:rPr>
          <w:delText>את</w:delText>
        </w:r>
        <w:r w:rsidR="00965F6F" w:rsidRPr="00F46E7D" w:rsidDel="00F46E7D">
          <w:rPr>
            <w:rFonts w:ascii="Times New Roman" w:eastAsia="Times New Roman" w:hAnsi="Times New Roman" w:cs="David"/>
            <w:sz w:val="24"/>
            <w:szCs w:val="24"/>
            <w:rtl/>
            <w:lang w:eastAsia="he-IL"/>
            <w:rPrChange w:id="240"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1" w:author="Ofir Tal" w:date="2021-02-21T09:31:00Z">
              <w:rPr>
                <w:rFonts w:ascii="Times New Roman" w:eastAsia="Times New Roman" w:hAnsi="Times New Roman" w:cs="David" w:hint="eastAsia"/>
                <w:sz w:val="24"/>
                <w:szCs w:val="24"/>
                <w:highlight w:val="green"/>
                <w:rtl/>
                <w:lang w:eastAsia="he-IL"/>
              </w:rPr>
            </w:rPrChange>
          </w:rPr>
          <w:delText>מסמך</w:delText>
        </w:r>
        <w:r w:rsidR="00965F6F" w:rsidRPr="00F46E7D" w:rsidDel="00F46E7D">
          <w:rPr>
            <w:rFonts w:ascii="Times New Roman" w:eastAsia="Times New Roman" w:hAnsi="Times New Roman" w:cs="David"/>
            <w:sz w:val="24"/>
            <w:szCs w:val="24"/>
            <w:rtl/>
            <w:lang w:eastAsia="he-IL"/>
            <w:rPrChange w:id="242"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3" w:author="Ofir Tal" w:date="2021-02-21T09:31:00Z">
              <w:rPr>
                <w:rFonts w:ascii="Times New Roman" w:eastAsia="Times New Roman" w:hAnsi="Times New Roman" w:cs="David" w:hint="eastAsia"/>
                <w:sz w:val="24"/>
                <w:szCs w:val="24"/>
                <w:highlight w:val="green"/>
                <w:rtl/>
                <w:lang w:eastAsia="he-IL"/>
              </w:rPr>
            </w:rPrChange>
          </w:rPr>
          <w:delText>אישור</w:delText>
        </w:r>
        <w:r w:rsidR="00965F6F" w:rsidRPr="00F46E7D" w:rsidDel="00F46E7D">
          <w:rPr>
            <w:rFonts w:ascii="Times New Roman" w:eastAsia="Times New Roman" w:hAnsi="Times New Roman" w:cs="David"/>
            <w:sz w:val="24"/>
            <w:szCs w:val="24"/>
            <w:rtl/>
            <w:lang w:eastAsia="he-IL"/>
            <w:rPrChange w:id="244"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5" w:author="Ofir Tal" w:date="2021-02-21T09:31:00Z">
              <w:rPr>
                <w:rFonts w:ascii="Times New Roman" w:eastAsia="Times New Roman" w:hAnsi="Times New Roman" w:cs="David" w:hint="eastAsia"/>
                <w:sz w:val="24"/>
                <w:szCs w:val="24"/>
                <w:highlight w:val="green"/>
                <w:rtl/>
                <w:lang w:eastAsia="he-IL"/>
              </w:rPr>
            </w:rPrChange>
          </w:rPr>
          <w:delText>הגימלאות</w:delText>
        </w:r>
        <w:r w:rsidR="00965F6F" w:rsidRPr="00F46E7D" w:rsidDel="00F46E7D">
          <w:rPr>
            <w:rFonts w:ascii="Times New Roman" w:eastAsia="Times New Roman" w:hAnsi="Times New Roman" w:cs="David"/>
            <w:sz w:val="24"/>
            <w:szCs w:val="24"/>
            <w:rtl/>
            <w:lang w:eastAsia="he-IL"/>
            <w:rPrChange w:id="246"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7" w:author="Ofir Tal" w:date="2021-02-21T09:31:00Z">
              <w:rPr>
                <w:rFonts w:ascii="Times New Roman" w:eastAsia="Times New Roman" w:hAnsi="Times New Roman" w:cs="David" w:hint="eastAsia"/>
                <w:sz w:val="24"/>
                <w:szCs w:val="24"/>
                <w:highlight w:val="green"/>
                <w:rtl/>
                <w:lang w:eastAsia="he-IL"/>
              </w:rPr>
            </w:rPrChange>
          </w:rPr>
          <w:delText>מיום</w:delText>
        </w:r>
        <w:r w:rsidR="00965F6F" w:rsidRPr="00F46E7D" w:rsidDel="00F46E7D">
          <w:rPr>
            <w:rFonts w:ascii="Times New Roman" w:eastAsia="Times New Roman" w:hAnsi="Times New Roman" w:cs="David"/>
            <w:sz w:val="24"/>
            <w:szCs w:val="24"/>
            <w:rtl/>
            <w:lang w:eastAsia="he-IL"/>
            <w:rPrChange w:id="248" w:author="Ofir Tal" w:date="2021-02-21T09:31:00Z">
              <w:rPr>
                <w:rFonts w:ascii="Times New Roman" w:eastAsia="Times New Roman" w:hAnsi="Times New Roman" w:cs="David"/>
                <w:sz w:val="24"/>
                <w:szCs w:val="24"/>
                <w:highlight w:val="green"/>
                <w:rtl/>
                <w:lang w:eastAsia="he-IL"/>
              </w:rPr>
            </w:rPrChange>
          </w:rPr>
          <w:delText xml:space="preserve"> 10.12.2012)</w:delText>
        </w:r>
      </w:del>
      <w:r w:rsidRPr="00F46E7D">
        <w:rPr>
          <w:rFonts w:ascii="Times New Roman" w:eastAsia="Times New Roman" w:hAnsi="Times New Roman" w:cs="David"/>
          <w:sz w:val="24"/>
          <w:szCs w:val="24"/>
          <w:rtl/>
          <w:lang w:eastAsia="he-IL"/>
          <w:rPrChange w:id="249" w:author="Ofir Tal" w:date="2021-02-21T09:31:00Z">
            <w:rPr>
              <w:rFonts w:ascii="Times New Roman" w:eastAsia="Times New Roman" w:hAnsi="Times New Roman" w:cs="David"/>
              <w:sz w:val="24"/>
              <w:szCs w:val="24"/>
              <w:highlight w:val="green"/>
              <w:rtl/>
              <w:lang w:eastAsia="he-IL"/>
            </w:rPr>
          </w:rPrChange>
        </w:rPr>
        <w:t>,</w:t>
      </w:r>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וממינהל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נאמר</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לו</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במפורש</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לפנות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לנציבות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שירות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המדינה</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בעניין</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נוסחת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החישוב</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וכך</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עשה</w:t>
      </w:r>
      <w:r w:rsidRPr="00F46E7D">
        <w:rPr>
          <w:rFonts w:ascii="Times New Roman" w:eastAsia="Times New Roman" w:hAnsi="Times New Roman" w:cs="David"/>
          <w:b/>
          <w:bCs/>
          <w:sz w:val="24"/>
          <w:szCs w:val="24"/>
          <w:rtl/>
          <w:lang w:eastAsia="he-IL"/>
        </w:rPr>
        <w:t>.</w:t>
      </w:r>
      <w:r w:rsidRPr="00F46E7D">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lastRenderedPageBreak/>
        <w:t>כידוע, המשך הדיונים נעשה גם הוא מול נציבות שירות המדינה, כמי שקבעה את נוסחת החישוב</w:t>
      </w:r>
      <w:ins w:id="250" w:author="Ofir Tal" w:date="2021-02-21T09:33:00Z">
        <w:r w:rsidR="00F46E7D">
          <w:rPr>
            <w:rFonts w:ascii="Times New Roman" w:eastAsia="Times New Roman" w:hAnsi="Times New Roman" w:cs="David" w:hint="cs"/>
            <w:sz w:val="24"/>
            <w:szCs w:val="24"/>
            <w:rtl/>
            <w:lang w:eastAsia="he-IL"/>
          </w:rPr>
          <w:t xml:space="preserve"> וכמי שמוסמכת לדון בנושא זה</w:t>
        </w:r>
      </w:ins>
      <w:r w:rsidRPr="00E24065">
        <w:rPr>
          <w:rFonts w:ascii="Times New Roman" w:eastAsia="Times New Roman" w:hAnsi="Times New Roman" w:cs="David" w:hint="cs"/>
          <w:sz w:val="24"/>
          <w:szCs w:val="24"/>
          <w:rtl/>
          <w:lang w:eastAsia="he-IL"/>
        </w:rPr>
        <w:t>,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w:t>
      </w:r>
      <w:ins w:id="251" w:author="Ofir Tal" w:date="2021-02-21T09:39:00Z">
        <w:r w:rsidR="00A113DF">
          <w:rPr>
            <w:rFonts w:ascii="Times New Roman" w:eastAsia="Times New Roman" w:hAnsi="Times New Roman" w:cs="David" w:hint="cs"/>
            <w:sz w:val="24"/>
            <w:szCs w:val="24"/>
            <w:rtl/>
            <w:lang w:eastAsia="he-IL"/>
          </w:rPr>
          <w:t>,</w:t>
        </w:r>
      </w:ins>
      <w:r w:rsidRPr="00E24065">
        <w:rPr>
          <w:rFonts w:ascii="Times New Roman" w:eastAsia="Times New Roman" w:hAnsi="Times New Roman" w:cs="David" w:hint="cs"/>
          <w:sz w:val="24"/>
          <w:szCs w:val="24"/>
          <w:rtl/>
          <w:lang w:eastAsia="he-IL"/>
        </w:rPr>
        <w:t xml:space="preserve">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w:t>
      </w:r>
      <w:r w:rsidRPr="00A113DF">
        <w:rPr>
          <w:rFonts w:ascii="Times New Roman" w:eastAsia="Times New Roman" w:hAnsi="Times New Roman" w:cs="David" w:hint="eastAsia"/>
          <w:b/>
          <w:bCs/>
          <w:sz w:val="24"/>
          <w:szCs w:val="24"/>
          <w:u w:val="single"/>
          <w:rtl/>
          <w:lang w:eastAsia="he-IL"/>
          <w:rPrChange w:id="252" w:author="Ofir Tal" w:date="2021-02-21T09:39:00Z">
            <w:rPr>
              <w:rFonts w:ascii="Times New Roman" w:eastAsia="Times New Roman" w:hAnsi="Times New Roman" w:cs="David" w:hint="eastAsia"/>
              <w:sz w:val="24"/>
              <w:szCs w:val="24"/>
              <w:rtl/>
              <w:lang w:eastAsia="he-IL"/>
            </w:rPr>
          </w:rPrChange>
        </w:rPr>
        <w:t>בדיון</w:t>
      </w:r>
      <w:r w:rsidRPr="00A113DF">
        <w:rPr>
          <w:rFonts w:ascii="Times New Roman" w:eastAsia="Times New Roman" w:hAnsi="Times New Roman" w:cs="David"/>
          <w:b/>
          <w:bCs/>
          <w:sz w:val="24"/>
          <w:szCs w:val="24"/>
          <w:u w:val="single"/>
          <w:rtl/>
          <w:lang w:eastAsia="he-IL"/>
          <w:rPrChange w:id="253" w:author="Ofir Tal" w:date="2021-02-21T09:39:00Z">
            <w:rPr>
              <w:rFonts w:ascii="Times New Roman" w:eastAsia="Times New Roman" w:hAnsi="Times New Roman" w:cs="David"/>
              <w:sz w:val="24"/>
              <w:szCs w:val="24"/>
              <w:rtl/>
              <w:lang w:eastAsia="he-IL"/>
            </w:rPr>
          </w:rPrChange>
        </w:rPr>
        <w:t xml:space="preserve"> </w:t>
      </w:r>
      <w:ins w:id="254" w:author="Ofir Tal" w:date="2021-02-21T09:39:00Z">
        <w:r w:rsidR="00A113DF">
          <w:rPr>
            <w:rFonts w:ascii="Times New Roman" w:eastAsia="Times New Roman" w:hAnsi="Times New Roman" w:cs="David" w:hint="cs"/>
            <w:b/>
            <w:bCs/>
            <w:sz w:val="24"/>
            <w:szCs w:val="24"/>
            <w:u w:val="single"/>
            <w:rtl/>
            <w:lang w:eastAsia="he-IL"/>
          </w:rPr>
          <w:t xml:space="preserve">כלל </w:t>
        </w:r>
      </w:ins>
      <w:r w:rsidRPr="00A113DF">
        <w:rPr>
          <w:rFonts w:ascii="Times New Roman" w:eastAsia="Times New Roman" w:hAnsi="Times New Roman" w:cs="David" w:hint="eastAsia"/>
          <w:b/>
          <w:bCs/>
          <w:sz w:val="26"/>
          <w:szCs w:val="26"/>
          <w:u w:val="single"/>
          <w:rtl/>
          <w:lang w:eastAsia="he-IL"/>
          <w:rPrChange w:id="255" w:author="Ofir Tal" w:date="2021-02-21T09:39:00Z">
            <w:rPr>
              <w:rFonts w:ascii="Times New Roman" w:eastAsia="Times New Roman" w:hAnsi="Times New Roman" w:cs="David" w:hint="eastAsia"/>
              <w:b/>
              <w:bCs/>
              <w:sz w:val="24"/>
              <w:szCs w:val="24"/>
              <w:rtl/>
              <w:lang w:eastAsia="he-IL"/>
            </w:rPr>
          </w:rPrChange>
        </w:rPr>
        <w:t>לא</w:t>
      </w:r>
      <w:r w:rsidRPr="00A113DF">
        <w:rPr>
          <w:rFonts w:ascii="Times New Roman" w:eastAsia="Times New Roman" w:hAnsi="Times New Roman" w:cs="David"/>
          <w:b/>
          <w:bCs/>
          <w:sz w:val="24"/>
          <w:szCs w:val="24"/>
          <w:u w:val="single"/>
          <w:rtl/>
          <w:lang w:eastAsia="he-IL"/>
          <w:rPrChange w:id="256" w:author="Ofir Tal" w:date="2021-02-21T09:39:00Z">
            <w:rPr>
              <w:rFonts w:ascii="Times New Roman" w:eastAsia="Times New Roman" w:hAnsi="Times New Roman" w:cs="David"/>
              <w:b/>
              <w:bCs/>
              <w:sz w:val="24"/>
              <w:szCs w:val="24"/>
              <w:rtl/>
              <w:lang w:eastAsia="he-IL"/>
            </w:rPr>
          </w:rPrChange>
        </w:rPr>
        <w:t xml:space="preserve"> היה נוכח נציג של </w:t>
      </w:r>
      <w:proofErr w:type="spellStart"/>
      <w:r w:rsidRPr="00A113DF">
        <w:rPr>
          <w:rFonts w:ascii="Times New Roman" w:eastAsia="Times New Roman" w:hAnsi="Times New Roman" w:cs="David" w:hint="eastAsia"/>
          <w:b/>
          <w:bCs/>
          <w:sz w:val="24"/>
          <w:szCs w:val="24"/>
          <w:u w:val="single"/>
          <w:rtl/>
          <w:lang w:eastAsia="he-IL"/>
          <w:rPrChange w:id="257" w:author="Ofir Tal" w:date="2021-02-21T09:39:00Z">
            <w:rPr>
              <w:rFonts w:ascii="Times New Roman" w:eastAsia="Times New Roman" w:hAnsi="Times New Roman" w:cs="David" w:hint="eastAsia"/>
              <w:b/>
              <w:bCs/>
              <w:sz w:val="24"/>
              <w:szCs w:val="24"/>
              <w:rtl/>
              <w:lang w:eastAsia="he-IL"/>
            </w:rPr>
          </w:rPrChange>
        </w:rPr>
        <w:t>מינהל</w:t>
      </w:r>
      <w:proofErr w:type="spellEnd"/>
      <w:r w:rsidRPr="00A113DF">
        <w:rPr>
          <w:rFonts w:ascii="Times New Roman" w:eastAsia="Times New Roman" w:hAnsi="Times New Roman" w:cs="David"/>
          <w:b/>
          <w:bCs/>
          <w:sz w:val="24"/>
          <w:szCs w:val="24"/>
          <w:u w:val="single"/>
          <w:rtl/>
          <w:lang w:eastAsia="he-IL"/>
          <w:rPrChange w:id="258" w:author="Ofir Tal" w:date="2021-02-21T09:39:00Z">
            <w:rPr>
              <w:rFonts w:ascii="Times New Roman" w:eastAsia="Times New Roman" w:hAnsi="Times New Roman" w:cs="David"/>
              <w:b/>
              <w:bCs/>
              <w:sz w:val="24"/>
              <w:szCs w:val="24"/>
              <w:rtl/>
              <w:lang w:eastAsia="he-IL"/>
            </w:rPr>
          </w:rPrChange>
        </w:rPr>
        <w:t xml:space="preserve"> </w:t>
      </w:r>
      <w:proofErr w:type="spellStart"/>
      <w:r w:rsidRPr="00A113DF">
        <w:rPr>
          <w:rFonts w:ascii="Times New Roman" w:eastAsia="Times New Roman" w:hAnsi="Times New Roman" w:cs="David" w:hint="eastAsia"/>
          <w:b/>
          <w:bCs/>
          <w:sz w:val="24"/>
          <w:szCs w:val="24"/>
          <w:u w:val="single"/>
          <w:rtl/>
          <w:lang w:eastAsia="he-IL"/>
          <w:rPrChange w:id="259" w:author="Ofir Tal" w:date="2021-02-21T09:39:00Z">
            <w:rPr>
              <w:rFonts w:ascii="Times New Roman" w:eastAsia="Times New Roman" w:hAnsi="Times New Roman" w:cs="David" w:hint="eastAsia"/>
              <w:b/>
              <w:bCs/>
              <w:sz w:val="24"/>
              <w:szCs w:val="24"/>
              <w:rtl/>
              <w:lang w:eastAsia="he-IL"/>
            </w:rPr>
          </w:rPrChange>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הדיון התקיים  מול נציג הנציבות</w:t>
      </w:r>
      <w:ins w:id="260" w:author="Ofir Tal" w:date="2021-02-21T09:39:00Z">
        <w:r w:rsidR="00A113DF">
          <w:rPr>
            <w:rFonts w:ascii="Times New Roman" w:eastAsia="Times New Roman" w:hAnsi="Times New Roman" w:cs="David" w:hint="cs"/>
            <w:sz w:val="24"/>
            <w:szCs w:val="24"/>
            <w:rtl/>
            <w:lang w:eastAsia="he-IL"/>
          </w:rPr>
          <w:t>,</w:t>
        </w:r>
      </w:ins>
      <w:r w:rsidRPr="00E24065">
        <w:rPr>
          <w:rFonts w:ascii="Times New Roman" w:eastAsia="Times New Roman" w:hAnsi="Times New Roman" w:cs="David" w:hint="cs"/>
          <w:sz w:val="24"/>
          <w:szCs w:val="24"/>
          <w:rtl/>
          <w:lang w:eastAsia="he-IL"/>
        </w:rPr>
        <w:t xml:space="preserve"> מר ציון לוי, בנוכחות נציגת משרד האוצר ונציגת החשב הכללי (שלא התערבו בדיון). </w:t>
      </w:r>
      <w:del w:id="261" w:author="Ofir Tal" w:date="2021-02-21T09:40:00Z">
        <w:r w:rsidRPr="00E24065" w:rsidDel="00A113DF">
          <w:rPr>
            <w:rFonts w:ascii="Times New Roman" w:eastAsia="Times New Roman" w:hAnsi="Times New Roman" w:cs="David" w:hint="cs"/>
            <w:sz w:val="24"/>
            <w:szCs w:val="24"/>
            <w:rtl/>
            <w:lang w:eastAsia="he-IL"/>
          </w:rPr>
          <w:delText xml:space="preserve">לשיטת המשיבות אם כן </w:delText>
        </w:r>
      </w:del>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w:t>
      </w:r>
      <w:ins w:id="262" w:author="Ofir Tal" w:date="2021-02-21T09:40:00Z">
        <w:r w:rsidR="00A113DF">
          <w:rPr>
            <w:rFonts w:ascii="Times New Roman" w:eastAsia="Times New Roman" w:hAnsi="Times New Roman" w:cs="David" w:hint="cs"/>
            <w:sz w:val="24"/>
            <w:szCs w:val="24"/>
            <w:rtl/>
            <w:lang w:eastAsia="he-IL"/>
          </w:rPr>
          <w:t xml:space="preserve">נציגו היה </w:t>
        </w:r>
      </w:ins>
      <w:r w:rsidRPr="00E24065">
        <w:rPr>
          <w:rFonts w:ascii="Times New Roman" w:eastAsia="Times New Roman" w:hAnsi="Times New Roman" w:cs="David" w:hint="cs"/>
          <w:sz w:val="24"/>
          <w:szCs w:val="24"/>
          <w:rtl/>
          <w:lang w:eastAsia="he-IL"/>
        </w:rPr>
        <w:t>נוכח ב</w:t>
      </w:r>
      <w:ins w:id="263" w:author="Ofir Tal" w:date="2021-02-21T09:40:00Z">
        <w:r w:rsidR="00A113DF">
          <w:rPr>
            <w:rFonts w:ascii="Times New Roman" w:eastAsia="Times New Roman" w:hAnsi="Times New Roman" w:cs="David" w:hint="cs"/>
            <w:sz w:val="24"/>
            <w:szCs w:val="24"/>
            <w:rtl/>
            <w:lang w:eastAsia="he-IL"/>
          </w:rPr>
          <w:t>דיון</w:t>
        </w:r>
      </w:ins>
      <w:del w:id="264" w:author="Ofir Tal" w:date="2021-02-21T09:40:00Z">
        <w:r w:rsidRPr="00E24065" w:rsidDel="00A113DF">
          <w:rPr>
            <w:rFonts w:ascii="Times New Roman" w:eastAsia="Times New Roman" w:hAnsi="Times New Roman" w:cs="David" w:hint="cs"/>
            <w:sz w:val="24"/>
            <w:szCs w:val="24"/>
            <w:rtl/>
            <w:lang w:eastAsia="he-IL"/>
          </w:rPr>
          <w:delText>ה</w:delText>
        </w:r>
      </w:del>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w:t>
      </w:r>
      <w:ins w:id="265" w:author="Ofir Tal" w:date="2021-02-21T09:40:00Z">
        <w:r w:rsidR="00A113DF">
          <w:rPr>
            <w:rFonts w:ascii="Times New Roman" w:eastAsia="Times New Roman" w:hAnsi="Times New Roman" w:cs="David" w:hint="cs"/>
            <w:b/>
            <w:bCs/>
            <w:sz w:val="24"/>
            <w:szCs w:val="24"/>
            <w:rtl/>
            <w:lang w:eastAsia="he-IL"/>
          </w:rPr>
          <w:t xml:space="preserve">, שהיא הגוף המוסמך לקבוע נוסחת החישוב. </w:t>
        </w:r>
      </w:ins>
      <w:r w:rsidRPr="00E24065">
        <w:rPr>
          <w:rFonts w:ascii="Times New Roman" w:eastAsia="Times New Roman" w:hAnsi="Times New Roman" w:cs="David" w:hint="cs"/>
          <w:b/>
          <w:bCs/>
          <w:sz w:val="24"/>
          <w:szCs w:val="24"/>
          <w:rtl/>
          <w:lang w:eastAsia="he-IL"/>
        </w:rPr>
        <w:t xml:space="preserve">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Pr="00EA4BE9" w:rsidRDefault="0018391A"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או כל רמיזה </w:t>
      </w:r>
      <w:del w:id="266" w:author="Ofir Tal" w:date="2021-02-21T09:41:00Z">
        <w:r w:rsidRPr="00EA4BE9" w:rsidDel="00A113DF">
          <w:rPr>
            <w:rFonts w:ascii="Times New Roman" w:eastAsia="Times New Roman" w:hAnsi="Times New Roman" w:cs="David" w:hint="cs"/>
            <w:sz w:val="24"/>
            <w:szCs w:val="24"/>
            <w:rtl/>
            <w:lang w:eastAsia="he-IL"/>
          </w:rPr>
          <w:delText xml:space="preserve">שהיא </w:delText>
        </w:r>
      </w:del>
      <w:ins w:id="267" w:author="Ofir Tal" w:date="2021-02-21T09:41:00Z">
        <w:r w:rsidR="00A113DF">
          <w:rPr>
            <w:rFonts w:ascii="Times New Roman" w:eastAsia="Times New Roman" w:hAnsi="Times New Roman" w:cs="David" w:hint="cs"/>
            <w:sz w:val="24"/>
            <w:szCs w:val="24"/>
            <w:rtl/>
            <w:lang w:eastAsia="he-IL"/>
          </w:rPr>
          <w:t>לכך</w:t>
        </w:r>
        <w:r w:rsidR="00A113DF" w:rsidRPr="00EA4BE9">
          <w:rPr>
            <w:rFonts w:ascii="Times New Roman" w:eastAsia="Times New Roman" w:hAnsi="Times New Roman" w:cs="David" w:hint="cs"/>
            <w:sz w:val="24"/>
            <w:szCs w:val="24"/>
            <w:rtl/>
            <w:lang w:eastAsia="he-IL"/>
          </w:rPr>
          <w:t xml:space="preserve"> </w:t>
        </w:r>
      </w:ins>
      <w:del w:id="268" w:author="Ofir Tal" w:date="2021-02-21T09:41:00Z">
        <w:r w:rsidRPr="00EA4BE9" w:rsidDel="00A113DF">
          <w:rPr>
            <w:rFonts w:ascii="Times New Roman" w:eastAsia="Times New Roman" w:hAnsi="Times New Roman" w:cs="David" w:hint="cs"/>
            <w:sz w:val="24"/>
            <w:szCs w:val="24"/>
            <w:rtl/>
            <w:lang w:eastAsia="he-IL"/>
          </w:rPr>
          <w:delText xml:space="preserve">כי </w:delText>
        </w:r>
      </w:del>
      <w:ins w:id="269" w:author="Ofir Tal" w:date="2021-02-21T09:41:00Z">
        <w:r w:rsidR="00A113DF">
          <w:rPr>
            <w:rFonts w:ascii="Times New Roman" w:eastAsia="Times New Roman" w:hAnsi="Times New Roman" w:cs="David" w:hint="cs"/>
            <w:sz w:val="24"/>
            <w:szCs w:val="24"/>
            <w:rtl/>
            <w:lang w:eastAsia="he-IL"/>
          </w:rPr>
          <w:t>ש</w:t>
        </w:r>
      </w:ins>
      <w:r w:rsidRPr="00EA4BE9">
        <w:rPr>
          <w:rFonts w:ascii="Times New Roman" w:eastAsia="Times New Roman" w:hAnsi="Times New Roman" w:cs="David" w:hint="cs"/>
          <w:sz w:val="24"/>
          <w:szCs w:val="24"/>
          <w:rtl/>
          <w:lang w:eastAsia="he-IL"/>
        </w:rPr>
        <w:t xml:space="preserve">הוא נדרש </w:t>
      </w:r>
      <w:del w:id="270" w:author="Ofir Tal" w:date="2021-02-21T09:41:00Z">
        <w:r w:rsidRPr="00441A68" w:rsidDel="00A113DF">
          <w:rPr>
            <w:rFonts w:ascii="Times New Roman" w:eastAsia="Times New Roman" w:hAnsi="Times New Roman" w:cs="David" w:hint="cs"/>
            <w:sz w:val="24"/>
            <w:szCs w:val="24"/>
            <w:highlight w:val="green"/>
            <w:rtl/>
            <w:lang w:eastAsia="he-IL"/>
          </w:rPr>
          <w:delText>את</w:delText>
        </w:r>
        <w:r w:rsidRPr="00EA4BE9" w:rsidDel="00A113DF">
          <w:rPr>
            <w:rFonts w:ascii="Times New Roman" w:eastAsia="Times New Roman" w:hAnsi="Times New Roman" w:cs="David" w:hint="cs"/>
            <w:sz w:val="24"/>
            <w:szCs w:val="24"/>
            <w:rtl/>
            <w:lang w:eastAsia="he-IL"/>
          </w:rPr>
          <w:delText xml:space="preserve"> </w:delText>
        </w:r>
      </w:del>
      <w:r w:rsidR="00441A68" w:rsidRPr="00A113DF">
        <w:rPr>
          <w:rFonts w:ascii="Times New Roman" w:eastAsia="Times New Roman" w:hAnsi="Times New Roman" w:cs="David" w:hint="eastAsia"/>
          <w:sz w:val="24"/>
          <w:szCs w:val="24"/>
          <w:rtl/>
          <w:lang w:eastAsia="he-IL"/>
          <w:rPrChange w:id="271" w:author="Ofir Tal" w:date="2021-02-21T09:41:00Z">
            <w:rPr>
              <w:rFonts w:ascii="Times New Roman" w:eastAsia="Times New Roman" w:hAnsi="Times New Roman" w:cs="David" w:hint="eastAsia"/>
              <w:sz w:val="24"/>
              <w:szCs w:val="24"/>
              <w:highlight w:val="green"/>
              <w:rtl/>
              <w:lang w:eastAsia="he-IL"/>
            </w:rPr>
          </w:rPrChange>
        </w:rPr>
        <w:t>ל</w:t>
      </w:r>
      <w:r w:rsidRPr="00A113DF">
        <w:rPr>
          <w:rFonts w:ascii="Times New Roman" w:eastAsia="Times New Roman" w:hAnsi="Times New Roman" w:cs="David" w:hint="cs"/>
          <w:sz w:val="24"/>
          <w:szCs w:val="24"/>
          <w:rtl/>
          <w:lang w:eastAsia="he-IL"/>
        </w:rPr>
        <w:t>א</w:t>
      </w:r>
      <w:r w:rsidRPr="00EA4BE9">
        <w:rPr>
          <w:rFonts w:ascii="Times New Roman" w:eastAsia="Times New Roman" w:hAnsi="Times New Roman" w:cs="David" w:hint="cs"/>
          <w:sz w:val="24"/>
          <w:szCs w:val="24"/>
          <w:rtl/>
          <w:lang w:eastAsia="he-IL"/>
        </w:rPr>
        <w:t xml:space="preserve">ישור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להחלטתו</w:t>
      </w:r>
      <w:del w:id="272" w:author="Ofir Tal" w:date="2021-02-21T09:41:00Z">
        <w:r w:rsidRPr="00EA4BE9" w:rsidDel="00A113DF">
          <w:rPr>
            <w:rFonts w:ascii="Times New Roman" w:eastAsia="Times New Roman" w:hAnsi="Times New Roman" w:cs="David" w:hint="cs"/>
            <w:sz w:val="24"/>
            <w:szCs w:val="24"/>
            <w:rtl/>
            <w:lang w:eastAsia="he-IL"/>
          </w:rPr>
          <w:delText>, אשר ממילא לא טרח לשלוח נציג לדיון האמור</w:delText>
        </w:r>
      </w:del>
      <w:r w:rsidRPr="00EA4BE9">
        <w:rPr>
          <w:rFonts w:ascii="Times New Roman" w:eastAsia="Times New Roman" w:hAnsi="Times New Roman" w:cs="David" w:hint="cs"/>
          <w:sz w:val="24"/>
          <w:szCs w:val="24"/>
          <w:rtl/>
          <w:lang w:eastAsia="he-IL"/>
        </w:rPr>
        <w:t>.</w:t>
      </w:r>
    </w:p>
    <w:p w:rsidR="00E24065" w:rsidRPr="00EA4BE9"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sz w:val="24"/>
          <w:szCs w:val="24"/>
          <w:rtl/>
          <w:lang w:eastAsia="he-IL"/>
        </w:rPr>
        <w:t xml:space="preserve">יתרה מכך, בסיכום הדיון קובע מר לוי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i/>
          <w:iCs/>
          <w:sz w:val="24"/>
          <w:szCs w:val="24"/>
          <w:rtl/>
          <w:lang w:eastAsia="he-IL"/>
        </w:rPr>
        <w:t>ההחלטה היא לא שלי בלבד</w:t>
      </w:r>
      <w:r w:rsidR="00A534BA" w:rsidRPr="00EA4BE9">
        <w:rPr>
          <w:rFonts w:ascii="Times New Roman" w:eastAsia="Times New Roman" w:hAnsi="Times New Roman" w:cs="David" w:hint="cs"/>
          <w:b/>
          <w:bCs/>
          <w:i/>
          <w:iCs/>
          <w:sz w:val="24"/>
          <w:szCs w:val="24"/>
          <w:rtl/>
          <w:lang w:eastAsia="he-IL"/>
        </w:rPr>
        <w:t>"</w:t>
      </w:r>
      <w:r w:rsidRPr="00EA4BE9">
        <w:rPr>
          <w:rFonts w:ascii="Times New Roman" w:eastAsia="Times New Roman" w:hAnsi="Times New Roman" w:cs="David" w:hint="cs"/>
          <w:sz w:val="24"/>
          <w:szCs w:val="24"/>
          <w:rtl/>
          <w:lang w:eastAsia="he-IL"/>
        </w:rPr>
        <w:t xml:space="preserve">. </w:t>
      </w:r>
      <w:r w:rsidR="00A534BA" w:rsidRPr="00EA4BE9">
        <w:rPr>
          <w:rFonts w:ascii="Times New Roman" w:eastAsia="Times New Roman" w:hAnsi="Times New Roman" w:cs="David" w:hint="cs"/>
          <w:sz w:val="24"/>
          <w:szCs w:val="24"/>
          <w:rtl/>
          <w:lang w:eastAsia="he-IL"/>
        </w:rPr>
        <w:t xml:space="preserve">בדיון עצמו </w:t>
      </w:r>
      <w:r w:rsidR="00530D78" w:rsidRPr="00EA4BE9">
        <w:rPr>
          <w:rFonts w:ascii="Times New Roman" w:eastAsia="Times New Roman" w:hAnsi="Times New Roman" w:cs="David" w:hint="cs"/>
          <w:sz w:val="24"/>
          <w:szCs w:val="24"/>
          <w:rtl/>
          <w:lang w:eastAsia="he-IL"/>
        </w:rPr>
        <w:t xml:space="preserve">הוא הסביר </w:t>
      </w:r>
      <w:r w:rsidR="00A534BA" w:rsidRPr="00EA4BE9">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sidRPr="00EA4BE9">
        <w:rPr>
          <w:rFonts w:ascii="Times New Roman" w:eastAsia="Times New Roman" w:hAnsi="Times New Roman" w:cs="David" w:hint="cs"/>
          <w:sz w:val="24"/>
          <w:szCs w:val="24"/>
          <w:rtl/>
          <w:lang w:eastAsia="he-IL"/>
        </w:rPr>
        <w:t>ת דואר אלקטרוני מיום 4.12.2016</w:t>
      </w:r>
      <w:r w:rsidR="00530D78" w:rsidRPr="00EA4BE9">
        <w:rPr>
          <w:rFonts w:ascii="Times New Roman" w:eastAsia="Times New Roman" w:hAnsi="Times New Roman" w:cs="David" w:hint="cs"/>
          <w:sz w:val="24"/>
          <w:szCs w:val="24"/>
          <w:rtl/>
          <w:lang w:eastAsia="he-IL"/>
        </w:rPr>
        <w:t xml:space="preserve"> </w:t>
      </w:r>
      <w:r w:rsidR="00051B78" w:rsidRPr="00EA4BE9">
        <w:rPr>
          <w:rFonts w:ascii="Times New Roman" w:eastAsia="Times New Roman" w:hAnsi="Times New Roman" w:cs="David" w:hint="cs"/>
          <w:sz w:val="24"/>
          <w:szCs w:val="24"/>
          <w:rtl/>
          <w:lang w:eastAsia="he-IL"/>
        </w:rPr>
        <w:t>המצורפת כנספח 4 לתשובה זאת</w:t>
      </w:r>
      <w:r w:rsidR="0018391A" w:rsidRPr="00EA4BE9">
        <w:rPr>
          <w:rFonts w:ascii="Times New Roman" w:eastAsia="Times New Roman" w:hAnsi="Times New Roman" w:cs="David" w:hint="cs"/>
          <w:sz w:val="24"/>
          <w:szCs w:val="24"/>
          <w:rtl/>
          <w:lang w:eastAsia="he-IL"/>
        </w:rPr>
        <w:t xml:space="preserve">), כך שהכוונה </w:t>
      </w:r>
      <w:proofErr w:type="spellStart"/>
      <w:r w:rsidR="0018391A" w:rsidRPr="00EA4BE9">
        <w:rPr>
          <w:rFonts w:ascii="Times New Roman" w:eastAsia="Times New Roman" w:hAnsi="Times New Roman" w:cs="David" w:hint="cs"/>
          <w:sz w:val="24"/>
          <w:szCs w:val="24"/>
          <w:rtl/>
          <w:lang w:eastAsia="he-IL"/>
        </w:rPr>
        <w:t>היתה</w:t>
      </w:r>
      <w:proofErr w:type="spellEnd"/>
      <w:r w:rsidR="0018391A" w:rsidRPr="00EA4BE9">
        <w:rPr>
          <w:rFonts w:ascii="Times New Roman" w:eastAsia="Times New Roman" w:hAnsi="Times New Roman" w:cs="David" w:hint="cs"/>
          <w:sz w:val="24"/>
          <w:szCs w:val="24"/>
          <w:rtl/>
          <w:lang w:eastAsia="he-IL"/>
        </w:rPr>
        <w:t xml:space="preserve"> כי </w:t>
      </w:r>
      <w:r w:rsidR="0018391A" w:rsidRPr="00EA4BE9">
        <w:rPr>
          <w:rFonts w:ascii="Times New Roman" w:eastAsia="Times New Roman" w:hAnsi="Times New Roman" w:cs="David" w:hint="cs"/>
          <w:b/>
          <w:bCs/>
          <w:sz w:val="24"/>
          <w:szCs w:val="24"/>
          <w:rtl/>
          <w:lang w:eastAsia="he-IL"/>
        </w:rPr>
        <w:t>ההחלטה של נציבות שירות המדינה בלבד.</w:t>
      </w:r>
    </w:p>
    <w:p w:rsidR="00AB1D70" w:rsidRPr="00F659C2" w:rsidRDefault="00E24065" w:rsidP="003728BE">
      <w:pPr>
        <w:numPr>
          <w:ilvl w:val="1"/>
          <w:numId w:val="1"/>
        </w:numPr>
        <w:tabs>
          <w:tab w:val="left" w:pos="1214"/>
        </w:tabs>
        <w:spacing w:after="200" w:line="360" w:lineRule="auto"/>
        <w:ind w:left="1214" w:hanging="612"/>
        <w:jc w:val="both"/>
        <w:rPr>
          <w:ins w:id="273" w:author="Ofir Tal" w:date="2021-02-21T09:45:00Z"/>
          <w:rFonts w:ascii="Times New Roman" w:eastAsia="Times New Roman" w:hAnsi="Times New Roman" w:cs="David"/>
          <w:sz w:val="24"/>
          <w:szCs w:val="24"/>
          <w:highlight w:val="yellow"/>
          <w:lang w:eastAsia="he-IL"/>
        </w:rPr>
      </w:pPr>
      <w:r w:rsidRPr="00EA4BE9">
        <w:rPr>
          <w:rFonts w:ascii="Times New Roman" w:eastAsia="Times New Roman" w:hAnsi="Times New Roman" w:cs="David" w:hint="cs"/>
          <w:sz w:val="24"/>
          <w:szCs w:val="24"/>
          <w:rtl/>
          <w:lang w:eastAsia="he-IL"/>
        </w:rPr>
        <w:t xml:space="preserve">בשולי הדברים נשוב ונפנה את בית הדין הנכבד </w:t>
      </w:r>
      <w:r w:rsidRPr="00EA4BE9">
        <w:rPr>
          <w:rFonts w:ascii="Times New Roman" w:eastAsia="Times New Roman" w:hAnsi="Times New Roman" w:cs="David" w:hint="eastAsia"/>
          <w:b/>
          <w:bCs/>
          <w:sz w:val="24"/>
          <w:szCs w:val="24"/>
          <w:rtl/>
          <w:lang w:eastAsia="he-IL"/>
        </w:rPr>
        <w:t>להתחייבות</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של</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מר</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ציון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לוי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כי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הדרגה</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תתוקן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בכפוף</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לתנאי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החוזה</w:t>
      </w:r>
      <w:r w:rsidRPr="00EA4BE9">
        <w:rPr>
          <w:rFonts w:ascii="Times New Roman" w:eastAsia="Times New Roman" w:hAnsi="Times New Roman" w:cs="David" w:hint="cs"/>
          <w:sz w:val="24"/>
          <w:szCs w:val="24"/>
          <w:rtl/>
          <w:lang w:eastAsia="he-IL"/>
        </w:rPr>
        <w:t>. המערער עדיין ממתין לתיקון</w:t>
      </w:r>
      <w:ins w:id="274" w:author="Ofir Tal" w:date="2021-02-21T09:46:00Z">
        <w:r w:rsidR="00AB1D70">
          <w:rPr>
            <w:rFonts w:ascii="Times New Roman" w:eastAsia="Times New Roman" w:hAnsi="Times New Roman" w:cs="David" w:hint="cs"/>
            <w:sz w:val="24"/>
            <w:szCs w:val="24"/>
            <w:rtl/>
            <w:lang w:eastAsia="he-IL"/>
          </w:rPr>
          <w:t xml:space="preserve">, כאשר גם לאחר הדיון הוא נאלץ להמשיך "לחזר על הפתחים" על מנת לקבל תשובות </w:t>
        </w:r>
      </w:ins>
      <w:ins w:id="275" w:author="Ofir Tal" w:date="2021-02-21T09:47:00Z">
        <w:r w:rsidR="00AB1D70">
          <w:rPr>
            <w:rFonts w:ascii="Times New Roman" w:eastAsia="Times New Roman" w:hAnsi="Times New Roman" w:cs="David" w:hint="cs"/>
            <w:sz w:val="24"/>
            <w:szCs w:val="24"/>
            <w:rtl/>
            <w:lang w:eastAsia="he-IL"/>
          </w:rPr>
          <w:t>(ראו לדוגמא מכתב המערער מיום 15.3.2017</w:t>
        </w:r>
      </w:ins>
      <w:r w:rsidR="00F659C2">
        <w:rPr>
          <w:rFonts w:ascii="Times New Roman" w:eastAsia="Times New Roman" w:hAnsi="Times New Roman" w:cs="David" w:hint="cs"/>
          <w:sz w:val="24"/>
          <w:szCs w:val="24"/>
          <w:rtl/>
          <w:lang w:eastAsia="he-IL"/>
        </w:rPr>
        <w:t xml:space="preserve"> </w:t>
      </w:r>
      <w:proofErr w:type="spellStart"/>
      <w:r w:rsidR="00F659C2" w:rsidRPr="00F659C2">
        <w:rPr>
          <w:rFonts w:ascii="Times New Roman" w:eastAsia="Times New Roman" w:hAnsi="Times New Roman" w:cs="David" w:hint="cs"/>
          <w:sz w:val="24"/>
          <w:szCs w:val="24"/>
          <w:highlight w:val="yellow"/>
          <w:rtl/>
          <w:lang w:eastAsia="he-IL"/>
        </w:rPr>
        <w:t>המצ"ב</w:t>
      </w:r>
      <w:proofErr w:type="spellEnd"/>
      <w:r w:rsidR="00F659C2" w:rsidRPr="00F659C2">
        <w:rPr>
          <w:rFonts w:ascii="Times New Roman" w:eastAsia="Times New Roman" w:hAnsi="Times New Roman" w:cs="David" w:hint="cs"/>
          <w:sz w:val="24"/>
          <w:szCs w:val="24"/>
          <w:highlight w:val="yellow"/>
          <w:rtl/>
          <w:lang w:eastAsia="he-IL"/>
        </w:rPr>
        <w:t xml:space="preserve"> כנספח    </w:t>
      </w:r>
      <w:ins w:id="276" w:author="Ofir Tal" w:date="2021-02-21T09:47:00Z">
        <w:r w:rsidR="00AB1D70" w:rsidRPr="00F659C2">
          <w:rPr>
            <w:rFonts w:ascii="Times New Roman" w:eastAsia="Times New Roman" w:hAnsi="Times New Roman" w:cs="David" w:hint="cs"/>
            <w:sz w:val="24"/>
            <w:szCs w:val="24"/>
            <w:highlight w:val="yellow"/>
            <w:rtl/>
            <w:lang w:eastAsia="he-IL"/>
          </w:rPr>
          <w:t>)</w:t>
        </w:r>
      </w:ins>
      <w:r w:rsidR="004F2D07" w:rsidRPr="00F659C2">
        <w:rPr>
          <w:rFonts w:ascii="Times New Roman" w:eastAsia="Times New Roman" w:hAnsi="Times New Roman" w:cs="David" w:hint="cs"/>
          <w:sz w:val="24"/>
          <w:szCs w:val="24"/>
          <w:highlight w:val="yellow"/>
          <w:rtl/>
          <w:lang w:eastAsia="he-IL"/>
        </w:rPr>
        <w:t>.</w:t>
      </w:r>
      <w:del w:id="277" w:author="Ofir Tal" w:date="2021-02-21T09:46:00Z">
        <w:r w:rsidR="004F2D07" w:rsidRPr="00F659C2" w:rsidDel="00AB1D70">
          <w:rPr>
            <w:rFonts w:ascii="Times New Roman" w:eastAsia="Times New Roman" w:hAnsi="Times New Roman" w:cs="David" w:hint="cs"/>
            <w:sz w:val="24"/>
            <w:szCs w:val="24"/>
            <w:highlight w:val="yellow"/>
            <w:rtl/>
            <w:lang w:eastAsia="he-IL"/>
          </w:rPr>
          <w:delText xml:space="preserve"> </w:delText>
        </w:r>
      </w:del>
    </w:p>
    <w:p w:rsidR="00036CEF" w:rsidRPr="00036CEF" w:rsidDel="00AB1D70" w:rsidRDefault="004F2D07" w:rsidP="00815A5C">
      <w:pPr>
        <w:numPr>
          <w:ilvl w:val="1"/>
          <w:numId w:val="1"/>
        </w:numPr>
        <w:tabs>
          <w:tab w:val="left" w:pos="1214"/>
        </w:tabs>
        <w:spacing w:after="200" w:line="360" w:lineRule="auto"/>
        <w:ind w:left="1214" w:hanging="612"/>
        <w:jc w:val="both"/>
        <w:rPr>
          <w:del w:id="278" w:author="Ofir Tal" w:date="2021-02-21T09:46:00Z"/>
          <w:rFonts w:ascii="Times New Roman" w:eastAsia="Times New Roman" w:hAnsi="Times New Roman" w:cs="David"/>
          <w:sz w:val="24"/>
          <w:szCs w:val="24"/>
          <w:lang w:eastAsia="he-IL"/>
        </w:rPr>
      </w:pPr>
      <w:del w:id="279" w:author="Ofir Tal" w:date="2021-02-21T09:45:00Z">
        <w:r w:rsidRPr="00036CEF" w:rsidDel="00AB1D70">
          <w:rPr>
            <w:rFonts w:ascii="Times New Roman" w:eastAsia="Times New Roman" w:hAnsi="Times New Roman" w:cs="David" w:hint="cs"/>
            <w:sz w:val="24"/>
            <w:szCs w:val="24"/>
            <w:rtl/>
            <w:lang w:eastAsia="he-IL"/>
          </w:rPr>
          <w:lastRenderedPageBreak/>
          <w:delText xml:space="preserve"> </w:delText>
        </w:r>
      </w:del>
      <w:ins w:id="280" w:author="Ofir Tal" w:date="2021-02-21T09:43:00Z">
        <w:r w:rsidR="00A113DF" w:rsidRPr="00A113DF">
          <w:rPr>
            <w:rFonts w:ascii="Times New Roman" w:eastAsia="Times New Roman" w:hAnsi="Times New Roman" w:cs="David" w:hint="eastAsia"/>
            <w:sz w:val="24"/>
            <w:szCs w:val="24"/>
            <w:highlight w:val="cyan"/>
            <w:rtl/>
            <w:lang w:eastAsia="he-IL"/>
            <w:rPrChange w:id="281" w:author="Ofir Tal" w:date="2021-02-21T09:44:00Z">
              <w:rPr>
                <w:rFonts w:ascii="Times New Roman" w:eastAsia="Times New Roman" w:hAnsi="Times New Roman" w:cs="David" w:hint="eastAsia"/>
                <w:sz w:val="24"/>
                <w:szCs w:val="24"/>
                <w:rtl/>
                <w:lang w:eastAsia="he-IL"/>
              </w:rPr>
            </w:rPrChange>
          </w:rPr>
          <w:t>כל</w:t>
        </w:r>
        <w:r w:rsidR="00A113DF" w:rsidRPr="00A113DF">
          <w:rPr>
            <w:rFonts w:ascii="Times New Roman" w:eastAsia="Times New Roman" w:hAnsi="Times New Roman" w:cs="David"/>
            <w:sz w:val="24"/>
            <w:szCs w:val="24"/>
            <w:highlight w:val="cyan"/>
            <w:rtl/>
            <w:lang w:eastAsia="he-IL"/>
            <w:rPrChange w:id="282"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3" w:author="Ofir Tal" w:date="2021-02-21T09:44:00Z">
              <w:rPr>
                <w:rFonts w:ascii="Times New Roman" w:eastAsia="Times New Roman" w:hAnsi="Times New Roman" w:cs="David" w:hint="eastAsia"/>
                <w:sz w:val="24"/>
                <w:szCs w:val="24"/>
                <w:rtl/>
                <w:lang w:eastAsia="he-IL"/>
              </w:rPr>
            </w:rPrChange>
          </w:rPr>
          <w:t>מה</w:t>
        </w:r>
        <w:r w:rsidR="00A113DF" w:rsidRPr="00A113DF">
          <w:rPr>
            <w:rFonts w:ascii="Times New Roman" w:eastAsia="Times New Roman" w:hAnsi="Times New Roman" w:cs="David"/>
            <w:sz w:val="24"/>
            <w:szCs w:val="24"/>
            <w:highlight w:val="cyan"/>
            <w:rtl/>
            <w:lang w:eastAsia="he-IL"/>
            <w:rPrChange w:id="284"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5" w:author="Ofir Tal" w:date="2021-02-21T09:44:00Z">
              <w:rPr>
                <w:rFonts w:ascii="Times New Roman" w:eastAsia="Times New Roman" w:hAnsi="Times New Roman" w:cs="David" w:hint="eastAsia"/>
                <w:sz w:val="24"/>
                <w:szCs w:val="24"/>
                <w:rtl/>
                <w:lang w:eastAsia="he-IL"/>
              </w:rPr>
            </w:rPrChange>
          </w:rPr>
          <w:t>שכתבת</w:t>
        </w:r>
        <w:r w:rsidR="00A113DF" w:rsidRPr="00A113DF">
          <w:rPr>
            <w:rFonts w:ascii="Times New Roman" w:eastAsia="Times New Roman" w:hAnsi="Times New Roman" w:cs="David"/>
            <w:sz w:val="24"/>
            <w:szCs w:val="24"/>
            <w:highlight w:val="cyan"/>
            <w:rtl/>
            <w:lang w:eastAsia="he-IL"/>
            <w:rPrChange w:id="286"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7" w:author="Ofir Tal" w:date="2021-02-21T09:44:00Z">
              <w:rPr>
                <w:rFonts w:ascii="Times New Roman" w:eastAsia="Times New Roman" w:hAnsi="Times New Roman" w:cs="David" w:hint="eastAsia"/>
                <w:sz w:val="24"/>
                <w:szCs w:val="24"/>
                <w:rtl/>
                <w:lang w:eastAsia="he-IL"/>
              </w:rPr>
            </w:rPrChange>
          </w:rPr>
          <w:t>להלן</w:t>
        </w:r>
        <w:r w:rsidR="00A113DF" w:rsidRPr="00A113DF">
          <w:rPr>
            <w:rFonts w:ascii="Times New Roman" w:eastAsia="Times New Roman" w:hAnsi="Times New Roman" w:cs="David"/>
            <w:sz w:val="24"/>
            <w:szCs w:val="24"/>
            <w:highlight w:val="cyan"/>
            <w:rtl/>
            <w:lang w:eastAsia="he-IL"/>
            <w:rPrChange w:id="288"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9" w:author="Ofir Tal" w:date="2021-02-21T09:44:00Z">
              <w:rPr>
                <w:rFonts w:ascii="Times New Roman" w:eastAsia="Times New Roman" w:hAnsi="Times New Roman" w:cs="David" w:hint="eastAsia"/>
                <w:sz w:val="24"/>
                <w:szCs w:val="24"/>
                <w:rtl/>
                <w:lang w:eastAsia="he-IL"/>
              </w:rPr>
            </w:rPrChange>
          </w:rPr>
          <w:t>הוא</w:t>
        </w:r>
        <w:r w:rsidR="00A113DF" w:rsidRPr="00A113DF">
          <w:rPr>
            <w:rFonts w:ascii="Times New Roman" w:eastAsia="Times New Roman" w:hAnsi="Times New Roman" w:cs="David"/>
            <w:sz w:val="24"/>
            <w:szCs w:val="24"/>
            <w:highlight w:val="cyan"/>
            <w:rtl/>
            <w:lang w:eastAsia="he-IL"/>
            <w:rPrChange w:id="290"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1" w:author="Ofir Tal" w:date="2021-02-21T09:44:00Z">
              <w:rPr>
                <w:rFonts w:ascii="Times New Roman" w:eastAsia="Times New Roman" w:hAnsi="Times New Roman" w:cs="David" w:hint="eastAsia"/>
                <w:sz w:val="24"/>
                <w:szCs w:val="24"/>
                <w:rtl/>
                <w:lang w:eastAsia="he-IL"/>
              </w:rPr>
            </w:rPrChange>
          </w:rPr>
          <w:t>מיותר</w:t>
        </w:r>
        <w:r w:rsidR="00A113DF" w:rsidRPr="00A113DF">
          <w:rPr>
            <w:rFonts w:ascii="Times New Roman" w:eastAsia="Times New Roman" w:hAnsi="Times New Roman" w:cs="David"/>
            <w:sz w:val="24"/>
            <w:szCs w:val="24"/>
            <w:highlight w:val="cyan"/>
            <w:rtl/>
            <w:lang w:eastAsia="he-IL"/>
            <w:rPrChange w:id="292"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3" w:author="Ofir Tal" w:date="2021-02-21T09:44:00Z">
              <w:rPr>
                <w:rFonts w:ascii="Times New Roman" w:eastAsia="Times New Roman" w:hAnsi="Times New Roman" w:cs="David" w:hint="eastAsia"/>
                <w:sz w:val="24"/>
                <w:szCs w:val="24"/>
                <w:rtl/>
                <w:lang w:eastAsia="he-IL"/>
              </w:rPr>
            </w:rPrChange>
          </w:rPr>
          <w:t>שכן</w:t>
        </w:r>
        <w:r w:rsidR="00A113DF" w:rsidRPr="00A113DF">
          <w:rPr>
            <w:rFonts w:ascii="Times New Roman" w:eastAsia="Times New Roman" w:hAnsi="Times New Roman" w:cs="David"/>
            <w:sz w:val="24"/>
            <w:szCs w:val="24"/>
            <w:highlight w:val="cyan"/>
            <w:rtl/>
            <w:lang w:eastAsia="he-IL"/>
            <w:rPrChange w:id="294"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5" w:author="Ofir Tal" w:date="2021-02-21T09:44:00Z">
              <w:rPr>
                <w:rFonts w:ascii="Times New Roman" w:eastAsia="Times New Roman" w:hAnsi="Times New Roman" w:cs="David" w:hint="eastAsia"/>
                <w:sz w:val="24"/>
                <w:szCs w:val="24"/>
                <w:rtl/>
                <w:lang w:eastAsia="he-IL"/>
              </w:rPr>
            </w:rPrChange>
          </w:rPr>
          <w:t>בסוגיית</w:t>
        </w:r>
        <w:r w:rsidR="00A113DF" w:rsidRPr="00A113DF">
          <w:rPr>
            <w:rFonts w:ascii="Times New Roman" w:eastAsia="Times New Roman" w:hAnsi="Times New Roman" w:cs="David"/>
            <w:sz w:val="24"/>
            <w:szCs w:val="24"/>
            <w:highlight w:val="cyan"/>
            <w:rtl/>
            <w:lang w:eastAsia="he-IL"/>
            <w:rPrChange w:id="296"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7" w:author="Ofir Tal" w:date="2021-02-21T09:44:00Z">
              <w:rPr>
                <w:rFonts w:ascii="Times New Roman" w:eastAsia="Times New Roman" w:hAnsi="Times New Roman" w:cs="David" w:hint="eastAsia"/>
                <w:sz w:val="24"/>
                <w:szCs w:val="24"/>
                <w:rtl/>
                <w:lang w:eastAsia="he-IL"/>
              </w:rPr>
            </w:rPrChange>
          </w:rPr>
          <w:t>הדרגה</w:t>
        </w:r>
        <w:r w:rsidR="00A113DF" w:rsidRPr="00A113DF">
          <w:rPr>
            <w:rFonts w:ascii="Times New Roman" w:eastAsia="Times New Roman" w:hAnsi="Times New Roman" w:cs="David"/>
            <w:sz w:val="24"/>
            <w:szCs w:val="24"/>
            <w:highlight w:val="cyan"/>
            <w:rtl/>
            <w:lang w:eastAsia="he-IL"/>
            <w:rPrChange w:id="298"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9" w:author="Ofir Tal" w:date="2021-02-21T09:44:00Z">
              <w:rPr>
                <w:rFonts w:ascii="Times New Roman" w:eastAsia="Times New Roman" w:hAnsi="Times New Roman" w:cs="David" w:hint="eastAsia"/>
                <w:sz w:val="24"/>
                <w:szCs w:val="24"/>
                <w:rtl/>
                <w:lang w:eastAsia="he-IL"/>
              </w:rPr>
            </w:rPrChange>
          </w:rPr>
          <w:t>כבר</w:t>
        </w:r>
        <w:r w:rsidR="00A113DF" w:rsidRPr="00A113DF">
          <w:rPr>
            <w:rFonts w:ascii="Times New Roman" w:eastAsia="Times New Roman" w:hAnsi="Times New Roman" w:cs="David"/>
            <w:sz w:val="24"/>
            <w:szCs w:val="24"/>
            <w:highlight w:val="cyan"/>
            <w:rtl/>
            <w:lang w:eastAsia="he-IL"/>
            <w:rPrChange w:id="300"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1" w:author="Ofir Tal" w:date="2021-02-21T09:44:00Z">
              <w:rPr>
                <w:rFonts w:ascii="Times New Roman" w:eastAsia="Times New Roman" w:hAnsi="Times New Roman" w:cs="David" w:hint="eastAsia"/>
                <w:sz w:val="24"/>
                <w:szCs w:val="24"/>
                <w:rtl/>
                <w:lang w:eastAsia="he-IL"/>
              </w:rPr>
            </w:rPrChange>
          </w:rPr>
          <w:t>ניתנה</w:t>
        </w:r>
        <w:r w:rsidR="00A113DF" w:rsidRPr="00A113DF">
          <w:rPr>
            <w:rFonts w:ascii="Times New Roman" w:eastAsia="Times New Roman" w:hAnsi="Times New Roman" w:cs="David"/>
            <w:sz w:val="24"/>
            <w:szCs w:val="24"/>
            <w:highlight w:val="cyan"/>
            <w:rtl/>
            <w:lang w:eastAsia="he-IL"/>
            <w:rPrChange w:id="302"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3" w:author="Ofir Tal" w:date="2021-02-21T09:44:00Z">
              <w:rPr>
                <w:rFonts w:ascii="Times New Roman" w:eastAsia="Times New Roman" w:hAnsi="Times New Roman" w:cs="David" w:hint="eastAsia"/>
                <w:sz w:val="24"/>
                <w:szCs w:val="24"/>
                <w:rtl/>
                <w:lang w:eastAsia="he-IL"/>
              </w:rPr>
            </w:rPrChange>
          </w:rPr>
          <w:t>הסכמת</w:t>
        </w:r>
        <w:r w:rsidR="00A113DF" w:rsidRPr="00A113DF">
          <w:rPr>
            <w:rFonts w:ascii="Times New Roman" w:eastAsia="Times New Roman" w:hAnsi="Times New Roman" w:cs="David"/>
            <w:sz w:val="24"/>
            <w:szCs w:val="24"/>
            <w:highlight w:val="cyan"/>
            <w:rtl/>
            <w:lang w:eastAsia="he-IL"/>
            <w:rPrChange w:id="304"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5" w:author="Ofir Tal" w:date="2021-02-21T09:44:00Z">
              <w:rPr>
                <w:rFonts w:ascii="Times New Roman" w:eastAsia="Times New Roman" w:hAnsi="Times New Roman" w:cs="David" w:hint="eastAsia"/>
                <w:sz w:val="24"/>
                <w:szCs w:val="24"/>
                <w:rtl/>
                <w:lang w:eastAsia="he-IL"/>
              </w:rPr>
            </w:rPrChange>
          </w:rPr>
          <w:t>הפרקליטות</w:t>
        </w:r>
        <w:r w:rsidR="00A113DF" w:rsidRPr="00A113DF">
          <w:rPr>
            <w:rFonts w:ascii="Times New Roman" w:eastAsia="Times New Roman" w:hAnsi="Times New Roman" w:cs="David"/>
            <w:sz w:val="24"/>
            <w:szCs w:val="24"/>
            <w:highlight w:val="cyan"/>
            <w:rtl/>
            <w:lang w:eastAsia="he-IL"/>
            <w:rPrChange w:id="306"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7" w:author="Ofir Tal" w:date="2021-02-21T09:44:00Z">
              <w:rPr>
                <w:rFonts w:ascii="Times New Roman" w:eastAsia="Times New Roman" w:hAnsi="Times New Roman" w:cs="David" w:hint="eastAsia"/>
                <w:sz w:val="24"/>
                <w:szCs w:val="24"/>
                <w:rtl/>
                <w:lang w:eastAsia="he-IL"/>
              </w:rPr>
            </w:rPrChange>
          </w:rPr>
          <w:t>לקבלת</w:t>
        </w:r>
        <w:r w:rsidR="00A113DF" w:rsidRPr="00A113DF">
          <w:rPr>
            <w:rFonts w:ascii="Times New Roman" w:eastAsia="Times New Roman" w:hAnsi="Times New Roman" w:cs="David"/>
            <w:sz w:val="24"/>
            <w:szCs w:val="24"/>
            <w:highlight w:val="cyan"/>
            <w:rtl/>
            <w:lang w:eastAsia="he-IL"/>
            <w:rPrChange w:id="308"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9" w:author="Ofir Tal" w:date="2021-02-21T09:44:00Z">
              <w:rPr>
                <w:rFonts w:ascii="Times New Roman" w:eastAsia="Times New Roman" w:hAnsi="Times New Roman" w:cs="David" w:hint="eastAsia"/>
                <w:sz w:val="24"/>
                <w:szCs w:val="24"/>
                <w:rtl/>
                <w:lang w:eastAsia="he-IL"/>
              </w:rPr>
            </w:rPrChange>
          </w:rPr>
          <w:t>הערעור</w:t>
        </w:r>
        <w:r w:rsidR="00A113DF" w:rsidRPr="00A113DF">
          <w:rPr>
            <w:rFonts w:ascii="Times New Roman" w:eastAsia="Times New Roman" w:hAnsi="Times New Roman" w:cs="David"/>
            <w:sz w:val="24"/>
            <w:szCs w:val="24"/>
            <w:highlight w:val="cyan"/>
            <w:rtl/>
            <w:lang w:eastAsia="he-IL"/>
            <w:rPrChange w:id="310"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1" w:author="Ofir Tal" w:date="2021-02-21T09:44:00Z">
              <w:rPr>
                <w:rFonts w:ascii="Times New Roman" w:eastAsia="Times New Roman" w:hAnsi="Times New Roman" w:cs="David" w:hint="eastAsia"/>
                <w:sz w:val="24"/>
                <w:szCs w:val="24"/>
                <w:rtl/>
                <w:lang w:eastAsia="he-IL"/>
              </w:rPr>
            </w:rPrChange>
          </w:rPr>
          <w:t>חבל</w:t>
        </w:r>
        <w:r w:rsidR="00A113DF" w:rsidRPr="00A113DF">
          <w:rPr>
            <w:rFonts w:ascii="Times New Roman" w:eastAsia="Times New Roman" w:hAnsi="Times New Roman" w:cs="David"/>
            <w:sz w:val="24"/>
            <w:szCs w:val="24"/>
            <w:highlight w:val="cyan"/>
            <w:rtl/>
            <w:lang w:eastAsia="he-IL"/>
            <w:rPrChange w:id="312"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3" w:author="Ofir Tal" w:date="2021-02-21T09:44:00Z">
              <w:rPr>
                <w:rFonts w:ascii="Times New Roman" w:eastAsia="Times New Roman" w:hAnsi="Times New Roman" w:cs="David" w:hint="eastAsia"/>
                <w:sz w:val="24"/>
                <w:szCs w:val="24"/>
                <w:rtl/>
                <w:lang w:eastAsia="he-IL"/>
              </w:rPr>
            </w:rPrChange>
          </w:rPr>
          <w:t>על</w:t>
        </w:r>
        <w:r w:rsidR="00A113DF" w:rsidRPr="00A113DF">
          <w:rPr>
            <w:rFonts w:ascii="Times New Roman" w:eastAsia="Times New Roman" w:hAnsi="Times New Roman" w:cs="David"/>
            <w:sz w:val="24"/>
            <w:szCs w:val="24"/>
            <w:highlight w:val="cyan"/>
            <w:rtl/>
            <w:lang w:eastAsia="he-IL"/>
            <w:rPrChange w:id="314"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5" w:author="Ofir Tal" w:date="2021-02-21T09:44:00Z">
              <w:rPr>
                <w:rFonts w:ascii="Times New Roman" w:eastAsia="Times New Roman" w:hAnsi="Times New Roman" w:cs="David" w:hint="eastAsia"/>
                <w:sz w:val="24"/>
                <w:szCs w:val="24"/>
                <w:rtl/>
                <w:lang w:eastAsia="he-IL"/>
              </w:rPr>
            </w:rPrChange>
          </w:rPr>
          <w:t>הזמן</w:t>
        </w:r>
        <w:r w:rsidR="00A113DF" w:rsidRPr="00A113DF">
          <w:rPr>
            <w:rFonts w:ascii="Times New Roman" w:eastAsia="Times New Roman" w:hAnsi="Times New Roman" w:cs="David"/>
            <w:sz w:val="24"/>
            <w:szCs w:val="24"/>
            <w:highlight w:val="cyan"/>
            <w:rtl/>
            <w:lang w:eastAsia="he-IL"/>
            <w:rPrChange w:id="316"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7" w:author="Ofir Tal" w:date="2021-02-21T09:44:00Z">
              <w:rPr>
                <w:rFonts w:ascii="Times New Roman" w:eastAsia="Times New Roman" w:hAnsi="Times New Roman" w:cs="David" w:hint="eastAsia"/>
                <w:sz w:val="24"/>
                <w:szCs w:val="24"/>
                <w:rtl/>
                <w:lang w:eastAsia="he-IL"/>
              </w:rPr>
            </w:rPrChange>
          </w:rPr>
          <w:t>ששנינו</w:t>
        </w:r>
        <w:r w:rsidR="00A113DF" w:rsidRPr="00A113DF">
          <w:rPr>
            <w:rFonts w:ascii="Times New Roman" w:eastAsia="Times New Roman" w:hAnsi="Times New Roman" w:cs="David"/>
            <w:sz w:val="24"/>
            <w:szCs w:val="24"/>
            <w:highlight w:val="cyan"/>
            <w:rtl/>
            <w:lang w:eastAsia="he-IL"/>
            <w:rPrChange w:id="318"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9" w:author="Ofir Tal" w:date="2021-02-21T09:44:00Z">
              <w:rPr>
                <w:rFonts w:ascii="Times New Roman" w:eastAsia="Times New Roman" w:hAnsi="Times New Roman" w:cs="David" w:hint="eastAsia"/>
                <w:sz w:val="24"/>
                <w:szCs w:val="24"/>
                <w:rtl/>
                <w:lang w:eastAsia="he-IL"/>
              </w:rPr>
            </w:rPrChange>
          </w:rPr>
          <w:t>משחיתים</w:t>
        </w:r>
        <w:r w:rsidR="00A113DF" w:rsidRPr="00A113DF">
          <w:rPr>
            <w:rFonts w:ascii="Times New Roman" w:eastAsia="Times New Roman" w:hAnsi="Times New Roman" w:cs="David"/>
            <w:sz w:val="24"/>
            <w:szCs w:val="24"/>
            <w:highlight w:val="cyan"/>
            <w:rtl/>
            <w:lang w:eastAsia="he-IL"/>
            <w:rPrChange w:id="320"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21" w:author="Ofir Tal" w:date="2021-02-21T09:44:00Z">
              <w:rPr>
                <w:rFonts w:ascii="Times New Roman" w:eastAsia="Times New Roman" w:hAnsi="Times New Roman" w:cs="David" w:hint="eastAsia"/>
                <w:sz w:val="24"/>
                <w:szCs w:val="24"/>
                <w:rtl/>
                <w:lang w:eastAsia="he-IL"/>
              </w:rPr>
            </w:rPrChange>
          </w:rPr>
          <w:t>בנושא</w:t>
        </w:r>
        <w:r w:rsidR="00A113DF" w:rsidRPr="00A113DF">
          <w:rPr>
            <w:rFonts w:ascii="Times New Roman" w:eastAsia="Times New Roman" w:hAnsi="Times New Roman" w:cs="David"/>
            <w:sz w:val="24"/>
            <w:szCs w:val="24"/>
            <w:highlight w:val="cyan"/>
            <w:rtl/>
            <w:lang w:eastAsia="he-IL"/>
            <w:rPrChange w:id="322" w:author="Ofir Tal" w:date="2021-02-21T09:44:00Z">
              <w:rPr>
                <w:rFonts w:ascii="Times New Roman" w:eastAsia="Times New Roman" w:hAnsi="Times New Roman" w:cs="David"/>
                <w:sz w:val="24"/>
                <w:szCs w:val="24"/>
                <w:rtl/>
                <w:lang w:eastAsia="he-IL"/>
              </w:rPr>
            </w:rPrChange>
          </w:rPr>
          <w:t>.</w:t>
        </w:r>
      </w:ins>
      <w:del w:id="323" w:author="Ofir Tal" w:date="2021-02-21T09:46:00Z">
        <w:r w:rsidRPr="004F2D07" w:rsidDel="00AB1D70">
          <w:rPr>
            <w:rFonts w:ascii="Times New Roman" w:eastAsia="Times New Roman" w:hAnsi="Times New Roman" w:cs="David" w:hint="cs"/>
            <w:sz w:val="24"/>
            <w:szCs w:val="24"/>
            <w:highlight w:val="green"/>
            <w:rtl/>
            <w:lang w:eastAsia="he-IL"/>
          </w:rPr>
          <w:delText xml:space="preserve">פיסקא זו צריכה לדעתי היות </w:delText>
        </w:r>
        <w:r w:rsidRPr="00036CEF" w:rsidDel="00AB1D70">
          <w:rPr>
            <w:rFonts w:ascii="Times New Roman" w:eastAsia="Times New Roman" w:hAnsi="Times New Roman" w:cs="David" w:hint="cs"/>
            <w:sz w:val="24"/>
            <w:szCs w:val="24"/>
            <w:highlight w:val="green"/>
            <w:rtl/>
            <w:lang w:eastAsia="he-IL"/>
          </w:rPr>
          <w:delText xml:space="preserve">מקושרת </w:delText>
        </w:r>
        <w:r w:rsidR="003728BE" w:rsidDel="00AB1D70">
          <w:rPr>
            <w:rFonts w:ascii="Times New Roman" w:eastAsia="Times New Roman" w:hAnsi="Times New Roman" w:cs="David" w:hint="cs"/>
            <w:sz w:val="24"/>
            <w:szCs w:val="24"/>
            <w:highlight w:val="green"/>
            <w:rtl/>
            <w:lang w:eastAsia="he-IL"/>
          </w:rPr>
          <w:delText>יותר</w:delText>
        </w:r>
        <w:r w:rsidR="003728BE" w:rsidDel="00AB1D70">
          <w:rPr>
            <w:rFonts w:ascii="Times New Roman" w:eastAsia="Times New Roman" w:hAnsi="Times New Roman" w:cs="David" w:hint="cs"/>
            <w:sz w:val="24"/>
            <w:szCs w:val="24"/>
            <w:rtl/>
            <w:lang w:eastAsia="he-IL"/>
          </w:rPr>
          <w:delText xml:space="preserve"> </w:delText>
        </w:r>
        <w:r w:rsidR="00036CEF" w:rsidDel="00AB1D70">
          <w:rPr>
            <w:rFonts w:ascii="Times New Roman" w:eastAsia="Times New Roman" w:hAnsi="Times New Roman" w:cs="David" w:hint="cs"/>
            <w:sz w:val="24"/>
            <w:szCs w:val="24"/>
            <w:rtl/>
            <w:lang w:eastAsia="he-IL"/>
          </w:rPr>
          <w:delText xml:space="preserve"> </w:delText>
        </w:r>
      </w:del>
    </w:p>
    <w:p w:rsidR="00E24065" w:rsidDel="00AB1D70" w:rsidRDefault="003728BE" w:rsidP="003728BE">
      <w:pPr>
        <w:tabs>
          <w:tab w:val="left" w:pos="1214"/>
        </w:tabs>
        <w:spacing w:after="200" w:line="360" w:lineRule="auto"/>
        <w:ind w:left="1214"/>
        <w:jc w:val="both"/>
        <w:rPr>
          <w:del w:id="324" w:author="Ofir Tal" w:date="2021-02-21T09:46:00Z"/>
          <w:rFonts w:ascii="Times New Roman" w:eastAsia="Times New Roman" w:hAnsi="Times New Roman" w:cs="David"/>
          <w:sz w:val="24"/>
          <w:szCs w:val="24"/>
          <w:lang w:eastAsia="he-IL"/>
        </w:rPr>
      </w:pPr>
      <w:del w:id="325" w:author="Ofir Tal" w:date="2021-02-21T09:46:00Z">
        <w:r w:rsidDel="00AB1D70">
          <w:rPr>
            <w:rFonts w:ascii="Times New Roman" w:eastAsia="Times New Roman" w:hAnsi="Times New Roman" w:cs="David" w:hint="cs"/>
            <w:sz w:val="24"/>
            <w:szCs w:val="24"/>
            <w:highlight w:val="green"/>
            <w:rtl/>
            <w:lang w:eastAsia="he-IL"/>
          </w:rPr>
          <w:delText xml:space="preserve">כחלק מתגובתינו </w:delText>
        </w:r>
        <w:r w:rsidR="00036CEF" w:rsidDel="00AB1D70">
          <w:rPr>
            <w:rFonts w:ascii="Times New Roman" w:eastAsia="Times New Roman" w:hAnsi="Times New Roman" w:cs="David" w:hint="cs"/>
            <w:sz w:val="24"/>
            <w:szCs w:val="24"/>
            <w:highlight w:val="green"/>
            <w:rtl/>
            <w:lang w:eastAsia="he-IL"/>
          </w:rPr>
          <w:delText>ל</w:delText>
        </w:r>
        <w:r w:rsidR="004F2D07" w:rsidRPr="004F2D07" w:rsidDel="00AB1D70">
          <w:rPr>
            <w:rFonts w:ascii="Times New Roman" w:eastAsia="Times New Roman" w:hAnsi="Times New Roman" w:cs="David" w:hint="cs"/>
            <w:sz w:val="24"/>
            <w:szCs w:val="24"/>
            <w:highlight w:val="green"/>
            <w:rtl/>
            <w:lang w:eastAsia="he-IL"/>
          </w:rPr>
          <w:delText>פיסקא השניה בסעיף 12</w:delText>
        </w:r>
        <w:r w:rsidR="00036CEF" w:rsidDel="00AB1D70">
          <w:rPr>
            <w:rFonts w:ascii="Times New Roman" w:eastAsia="Times New Roman" w:hAnsi="Times New Roman" w:cs="David" w:hint="cs"/>
            <w:sz w:val="24"/>
            <w:szCs w:val="24"/>
            <w:highlight w:val="green"/>
            <w:rtl/>
            <w:lang w:eastAsia="he-IL"/>
          </w:rPr>
          <w:delText>של השלמת טיעון של הפרקליטות,</w:delText>
        </w:r>
        <w:r w:rsidR="004F2D07" w:rsidRPr="004F2D07" w:rsidDel="00AB1D70">
          <w:rPr>
            <w:rFonts w:ascii="Times New Roman" w:eastAsia="Times New Roman" w:hAnsi="Times New Roman" w:cs="David" w:hint="cs"/>
            <w:sz w:val="24"/>
            <w:szCs w:val="24"/>
            <w:highlight w:val="green"/>
            <w:rtl/>
            <w:lang w:eastAsia="he-IL"/>
          </w:rPr>
          <w:delText xml:space="preserve"> </w:delText>
        </w:r>
        <w:r w:rsidR="00036CEF" w:rsidDel="00AB1D70">
          <w:rPr>
            <w:rFonts w:ascii="Times New Roman" w:eastAsia="Times New Roman" w:hAnsi="Times New Roman" w:cs="David" w:hint="cs"/>
            <w:sz w:val="24"/>
            <w:szCs w:val="24"/>
            <w:highlight w:val="green"/>
            <w:rtl/>
            <w:lang w:eastAsia="he-IL"/>
          </w:rPr>
          <w:delText xml:space="preserve">בו </w:delText>
        </w:r>
        <w:r w:rsidR="004F2D07" w:rsidRPr="004F2D07" w:rsidDel="00AB1D70">
          <w:rPr>
            <w:rFonts w:ascii="Times New Roman" w:eastAsia="Times New Roman" w:hAnsi="Times New Roman" w:cs="David" w:hint="cs"/>
            <w:sz w:val="24"/>
            <w:szCs w:val="24"/>
            <w:highlight w:val="green"/>
            <w:rtl/>
            <w:lang w:eastAsia="he-IL"/>
          </w:rPr>
          <w:delText xml:space="preserve">הם מסבירים למה </w:delText>
        </w:r>
        <w:r w:rsidR="00324E99" w:rsidDel="00AB1D70">
          <w:rPr>
            <w:rFonts w:ascii="Times New Roman" w:eastAsia="Times New Roman" w:hAnsi="Times New Roman" w:cs="David" w:hint="cs"/>
            <w:sz w:val="24"/>
            <w:szCs w:val="24"/>
            <w:highlight w:val="green"/>
            <w:rtl/>
            <w:lang w:eastAsia="he-IL"/>
          </w:rPr>
          <w:delText xml:space="preserve">ע"פ פיסקא  85.125 לתקשי"ר </w:delText>
        </w:r>
        <w:r w:rsidR="004F2D07" w:rsidRPr="004F2D07" w:rsidDel="00AB1D70">
          <w:rPr>
            <w:rFonts w:ascii="Times New Roman" w:eastAsia="Times New Roman" w:hAnsi="Times New Roman" w:cs="David" w:hint="cs"/>
            <w:sz w:val="24"/>
            <w:szCs w:val="24"/>
            <w:highlight w:val="green"/>
            <w:rtl/>
            <w:lang w:eastAsia="he-IL"/>
          </w:rPr>
          <w:delText>לא מגיעה לי דרגה אישית</w:delText>
        </w:r>
        <w:r w:rsidR="00036CEF" w:rsidDel="00AB1D70">
          <w:rPr>
            <w:rFonts w:ascii="Times New Roman" w:eastAsia="Times New Roman" w:hAnsi="Times New Roman" w:cs="David" w:hint="cs"/>
            <w:sz w:val="24"/>
            <w:szCs w:val="24"/>
            <w:highlight w:val="green"/>
            <w:rtl/>
            <w:lang w:eastAsia="he-IL"/>
          </w:rPr>
          <w:delText xml:space="preserve"> לפי מכתב ברגר. יש פה "הרמה להנחתה": </w:delText>
        </w:r>
        <w:r w:rsidR="004F2D07" w:rsidRPr="004F2D07" w:rsidDel="00AB1D70">
          <w:rPr>
            <w:rFonts w:ascii="Times New Roman" w:eastAsia="Times New Roman" w:hAnsi="Times New Roman" w:cs="David" w:hint="cs"/>
            <w:sz w:val="24"/>
            <w:szCs w:val="24"/>
            <w:highlight w:val="green"/>
            <w:rtl/>
            <w:lang w:eastAsia="he-IL"/>
          </w:rPr>
          <w:delText xml:space="preserve">הם </w:delText>
        </w:r>
        <w:r w:rsidR="00036CEF" w:rsidDel="00AB1D70">
          <w:rPr>
            <w:rFonts w:ascii="Times New Roman" w:eastAsia="Times New Roman" w:hAnsi="Times New Roman" w:cs="David" w:hint="cs"/>
            <w:sz w:val="24"/>
            <w:szCs w:val="24"/>
            <w:highlight w:val="green"/>
            <w:rtl/>
            <w:lang w:eastAsia="he-IL"/>
          </w:rPr>
          <w:delText>מעלים נקודה ו</w:delText>
        </w:r>
        <w:r w:rsidR="004F2D07" w:rsidRPr="004F2D07" w:rsidDel="00AB1D70">
          <w:rPr>
            <w:rFonts w:ascii="Times New Roman" w:eastAsia="Times New Roman" w:hAnsi="Times New Roman" w:cs="David" w:hint="cs"/>
            <w:sz w:val="24"/>
            <w:szCs w:val="24"/>
            <w:highlight w:val="green"/>
            <w:rtl/>
            <w:lang w:eastAsia="he-IL"/>
          </w:rPr>
          <w:delText xml:space="preserve">מסתירים </w:delText>
        </w:r>
        <w:r w:rsidR="00036CEF" w:rsidDel="00AB1D70">
          <w:rPr>
            <w:rFonts w:ascii="Times New Roman" w:eastAsia="Times New Roman" w:hAnsi="Times New Roman" w:cs="David" w:hint="cs"/>
            <w:sz w:val="24"/>
            <w:szCs w:val="24"/>
            <w:highlight w:val="green"/>
            <w:rtl/>
            <w:lang w:eastAsia="he-IL"/>
          </w:rPr>
          <w:delText xml:space="preserve">ומעלימים מבית הדין את </w:delText>
        </w:r>
        <w:r w:rsidR="004F2D07" w:rsidRPr="004F2D07" w:rsidDel="00AB1D70">
          <w:rPr>
            <w:rFonts w:ascii="Times New Roman" w:eastAsia="Times New Roman" w:hAnsi="Times New Roman" w:cs="David" w:hint="cs"/>
            <w:sz w:val="24"/>
            <w:szCs w:val="24"/>
            <w:highlight w:val="green"/>
            <w:rtl/>
            <w:lang w:eastAsia="he-IL"/>
          </w:rPr>
          <w:delText xml:space="preserve">ההתכתבות הבאה </w:delText>
        </w:r>
        <w:r w:rsidDel="00AB1D70">
          <w:rPr>
            <w:rFonts w:ascii="Times New Roman" w:eastAsia="Times New Roman" w:hAnsi="Times New Roman" w:cs="David" w:hint="cs"/>
            <w:sz w:val="24"/>
            <w:szCs w:val="24"/>
            <w:highlight w:val="green"/>
            <w:rtl/>
            <w:lang w:eastAsia="he-IL"/>
          </w:rPr>
          <w:delText xml:space="preserve">הקשורה לכך, </w:delText>
        </w:r>
        <w:r w:rsidR="004F2D07" w:rsidRPr="004F2D07" w:rsidDel="00AB1D70">
          <w:rPr>
            <w:rFonts w:ascii="Times New Roman" w:eastAsia="Times New Roman" w:hAnsi="Times New Roman" w:cs="David" w:hint="cs"/>
            <w:sz w:val="24"/>
            <w:szCs w:val="24"/>
            <w:highlight w:val="green"/>
            <w:rtl/>
            <w:lang w:eastAsia="he-IL"/>
          </w:rPr>
          <w:delText>שאני מעתיק כאן לעיונך</w:delText>
        </w:r>
        <w:r w:rsidR="00140DD6" w:rsidDel="00AB1D70">
          <w:rPr>
            <w:rFonts w:ascii="Times New Roman" w:eastAsia="Times New Roman" w:hAnsi="Times New Roman" w:cs="David" w:hint="cs"/>
            <w:sz w:val="24"/>
            <w:szCs w:val="24"/>
            <w:highlight w:val="green"/>
            <w:rtl/>
            <w:lang w:eastAsia="he-IL"/>
          </w:rPr>
          <w:delText>,</w:delText>
        </w:r>
        <w:r w:rsidR="004F2D07" w:rsidDel="00AB1D70">
          <w:rPr>
            <w:rFonts w:ascii="Times New Roman" w:eastAsia="Times New Roman" w:hAnsi="Times New Roman" w:cs="David" w:hint="cs"/>
            <w:sz w:val="24"/>
            <w:szCs w:val="24"/>
            <w:highlight w:val="green"/>
            <w:rtl/>
            <w:lang w:eastAsia="he-IL"/>
          </w:rPr>
          <w:delText xml:space="preserve"> עם דברי רקע לידיעתך</w:delText>
        </w:r>
        <w:r w:rsidR="004F2D07" w:rsidRPr="004F2D07" w:rsidDel="00AB1D70">
          <w:rPr>
            <w:rFonts w:ascii="Times New Roman" w:eastAsia="Times New Roman" w:hAnsi="Times New Roman" w:cs="David" w:hint="cs"/>
            <w:sz w:val="24"/>
            <w:szCs w:val="24"/>
            <w:highlight w:val="green"/>
            <w:rtl/>
            <w:lang w:eastAsia="he-IL"/>
          </w:rPr>
          <w:delText>:</w:delText>
        </w:r>
        <w:r w:rsidR="004F2D07" w:rsidDel="00AB1D70">
          <w:rPr>
            <w:rFonts w:ascii="Times New Roman" w:eastAsia="Times New Roman" w:hAnsi="Times New Roman" w:cs="David" w:hint="cs"/>
            <w:sz w:val="24"/>
            <w:szCs w:val="24"/>
            <w:rtl/>
            <w:lang w:eastAsia="he-IL"/>
          </w:rPr>
          <w:delText xml:space="preserve"> </w:delText>
        </w:r>
      </w:del>
    </w:p>
    <w:p w:rsidR="00602CC2" w:rsidDel="00AB1D70" w:rsidRDefault="00602CC2" w:rsidP="003728BE">
      <w:pPr>
        <w:tabs>
          <w:tab w:val="left" w:pos="1214"/>
        </w:tabs>
        <w:spacing w:after="0" w:line="360" w:lineRule="auto"/>
        <w:ind w:left="1213"/>
        <w:rPr>
          <w:del w:id="326" w:author="Ofir Tal" w:date="2021-02-21T09:46:00Z"/>
          <w:rFonts w:ascii="Times New Roman" w:eastAsia="Times New Roman" w:hAnsi="Times New Roman" w:cs="David"/>
          <w:sz w:val="24"/>
          <w:szCs w:val="24"/>
          <w:rtl/>
          <w:lang w:eastAsia="he-IL"/>
        </w:rPr>
      </w:pPr>
      <w:del w:id="327" w:author="Ofir Tal" w:date="2021-02-21T09:46:00Z">
        <w:r w:rsidRPr="00A921BE" w:rsidDel="00AB1D70">
          <w:rPr>
            <w:rFonts w:ascii="Times New Roman" w:eastAsia="Times New Roman" w:hAnsi="Times New Roman" w:cs="David" w:hint="cs"/>
            <w:sz w:val="24"/>
            <w:szCs w:val="24"/>
            <w:highlight w:val="green"/>
            <w:rtl/>
            <w:lang w:eastAsia="he-IL"/>
          </w:rPr>
          <w:delText>ב</w:delText>
        </w:r>
        <w:r w:rsidR="00A921BE" w:rsidDel="00AB1D70">
          <w:rPr>
            <w:rFonts w:ascii="Times New Roman" w:eastAsia="Times New Roman" w:hAnsi="Times New Roman" w:cs="David" w:hint="cs"/>
            <w:sz w:val="24"/>
            <w:szCs w:val="24"/>
            <w:highlight w:val="green"/>
            <w:rtl/>
            <w:lang w:eastAsia="he-IL"/>
          </w:rPr>
          <w:delText xml:space="preserve">פיסקא 2.8  </w:delText>
        </w:r>
        <w:r w:rsidR="003728BE" w:rsidDel="00AB1D70">
          <w:rPr>
            <w:rFonts w:ascii="Times New Roman" w:eastAsia="Times New Roman" w:hAnsi="Times New Roman" w:cs="David" w:hint="cs"/>
            <w:sz w:val="24"/>
            <w:szCs w:val="24"/>
            <w:highlight w:val="green"/>
            <w:rtl/>
            <w:lang w:eastAsia="he-IL"/>
          </w:rPr>
          <w:delText>במכתב מ</w:delText>
        </w:r>
        <w:r w:rsidR="00140DD6" w:rsidRPr="00A921BE" w:rsidDel="00AB1D70">
          <w:rPr>
            <w:rFonts w:ascii="Times New Roman" w:eastAsia="Times New Roman" w:hAnsi="Times New Roman" w:cs="David" w:hint="cs"/>
            <w:sz w:val="24"/>
            <w:szCs w:val="24"/>
            <w:highlight w:val="green"/>
            <w:rtl/>
            <w:lang w:eastAsia="he-IL"/>
          </w:rPr>
          <w:delText>18.1.17 (4 שנים</w:delText>
        </w:r>
        <w:r w:rsidR="00036CEF" w:rsidRPr="00A921BE" w:rsidDel="00AB1D70">
          <w:rPr>
            <w:rFonts w:ascii="Times New Roman" w:eastAsia="Times New Roman" w:hAnsi="Times New Roman" w:cs="David" w:hint="cs"/>
            <w:sz w:val="24"/>
            <w:szCs w:val="24"/>
            <w:highlight w:val="green"/>
            <w:rtl/>
            <w:lang w:eastAsia="he-IL"/>
          </w:rPr>
          <w:delText>(!)</w:delText>
        </w:r>
        <w:r w:rsidR="00140DD6" w:rsidRPr="00A921BE" w:rsidDel="00AB1D70">
          <w:rPr>
            <w:rFonts w:ascii="Times New Roman" w:eastAsia="Times New Roman" w:hAnsi="Times New Roman" w:cs="David" w:hint="cs"/>
            <w:sz w:val="24"/>
            <w:szCs w:val="24"/>
            <w:highlight w:val="green"/>
            <w:rtl/>
            <w:lang w:eastAsia="he-IL"/>
          </w:rPr>
          <w:delText xml:space="preserve"> אחרי הפניה הראשונה שלי לנש"מ</w:delText>
        </w:r>
        <w:r w:rsidR="003728BE" w:rsidDel="00AB1D70">
          <w:rPr>
            <w:rFonts w:ascii="Times New Roman" w:eastAsia="Times New Roman" w:hAnsi="Times New Roman" w:cs="David" w:hint="cs"/>
            <w:sz w:val="24"/>
            <w:szCs w:val="24"/>
            <w:rtl/>
            <w:lang w:eastAsia="he-IL"/>
          </w:rPr>
          <w:delText xml:space="preserve"> </w:delText>
        </w:r>
        <w:r w:rsidR="003728BE" w:rsidRPr="003728BE" w:rsidDel="00AB1D70">
          <w:rPr>
            <w:rFonts w:ascii="Times New Roman" w:eastAsia="Times New Roman" w:hAnsi="Times New Roman" w:cs="David" w:hint="cs"/>
            <w:sz w:val="24"/>
            <w:szCs w:val="24"/>
            <w:highlight w:val="green"/>
            <w:rtl/>
            <w:lang w:eastAsia="he-IL"/>
          </w:rPr>
          <w:delText xml:space="preserve">כותב </w:delText>
        </w:r>
        <w:r w:rsidR="003728BE" w:rsidDel="00AB1D70">
          <w:rPr>
            <w:rFonts w:ascii="Times New Roman" w:eastAsia="Times New Roman" w:hAnsi="Times New Roman" w:cs="David" w:hint="cs"/>
            <w:sz w:val="24"/>
            <w:szCs w:val="24"/>
            <w:highlight w:val="green"/>
            <w:rtl/>
            <w:lang w:eastAsia="he-IL"/>
          </w:rPr>
          <w:delText>אלי  צ.לוי</w:delText>
        </w:r>
        <w:r w:rsidR="003728BE" w:rsidDel="00AB1D70">
          <w:rPr>
            <w:rFonts w:ascii="Times New Roman" w:eastAsia="Times New Roman" w:hAnsi="Times New Roman" w:cs="David" w:hint="cs"/>
            <w:sz w:val="24"/>
            <w:szCs w:val="24"/>
            <w:rtl/>
            <w:lang w:eastAsia="he-IL"/>
          </w:rPr>
          <w:delText>:</w:delText>
        </w:r>
      </w:del>
    </w:p>
    <w:p w:rsidR="004F2D07" w:rsidDel="00AB1D70" w:rsidRDefault="00140DD6" w:rsidP="00036CEF">
      <w:pPr>
        <w:tabs>
          <w:tab w:val="left" w:pos="1517"/>
        </w:tabs>
        <w:spacing w:after="0" w:line="360" w:lineRule="auto"/>
        <w:ind w:left="1517" w:right="426"/>
        <w:rPr>
          <w:del w:id="328" w:author="Ofir Tal" w:date="2021-02-21T09:46:00Z"/>
          <w:rFonts w:asciiTheme="majorBidi" w:eastAsia="Times New Roman" w:hAnsiTheme="majorBidi" w:cstheme="majorBidi"/>
          <w:rtl/>
          <w:lang w:eastAsia="he-IL"/>
        </w:rPr>
      </w:pPr>
      <w:del w:id="329" w:author="Ofir Tal" w:date="2021-02-21T09:46:00Z">
        <w:r w:rsidDel="00AB1D70">
          <w:rPr>
            <w:rFonts w:asciiTheme="majorBidi" w:eastAsia="Times New Roman" w:hAnsiTheme="majorBidi" w:cstheme="majorBidi" w:hint="cs"/>
            <w:rtl/>
            <w:lang w:eastAsia="he-IL"/>
          </w:rPr>
          <w:delText>"</w:delText>
        </w:r>
        <w:r w:rsidRPr="006572CB" w:rsidDel="00AB1D70">
          <w:rPr>
            <w:rFonts w:asciiTheme="majorBidi" w:eastAsia="Times New Roman" w:hAnsiTheme="majorBidi" w:cstheme="majorBidi" w:hint="cs"/>
            <w:b/>
            <w:bCs/>
            <w:rtl/>
            <w:lang w:eastAsia="he-IL"/>
          </w:rPr>
          <w:delText>2.8</w:delText>
        </w:r>
        <w:r w:rsidR="006572CB" w:rsidDel="00AB1D70">
          <w:rPr>
            <w:rFonts w:asciiTheme="majorBidi" w:eastAsia="Times New Roman" w:hAnsiTheme="majorBidi" w:cstheme="majorBidi" w:hint="cs"/>
            <w:rtl/>
            <w:lang w:eastAsia="he-IL"/>
          </w:rPr>
          <w:delText>.</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אשר לחלופה בסעיף 12 .א.(2)(ג), יצוין כי לפי פסקה 85.125 לתקשי"ר לעובדים</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בחוזה בכירים אין זכאות לדרגת פרישה ולתוספת שהייה. לפיכך, אינך זכאי</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לדרגת פרישה ולתוספת שהייה</w:delText>
        </w:r>
        <w:r w:rsidDel="00AB1D70">
          <w:rPr>
            <w:rFonts w:asciiTheme="majorBidi" w:eastAsia="Times New Roman" w:hAnsiTheme="majorBidi" w:cstheme="majorBidi" w:hint="cs"/>
            <w:rtl/>
            <w:lang w:eastAsia="he-IL"/>
          </w:rPr>
          <w:delText>"</w:delText>
        </w:r>
      </w:del>
    </w:p>
    <w:p w:rsidR="00140DD6" w:rsidDel="00AB1D70" w:rsidRDefault="00A921BE" w:rsidP="00A921BE">
      <w:pPr>
        <w:tabs>
          <w:tab w:val="left" w:pos="1214"/>
        </w:tabs>
        <w:spacing w:after="0" w:line="360" w:lineRule="auto"/>
        <w:ind w:left="1092" w:right="426"/>
        <w:rPr>
          <w:del w:id="330" w:author="Ofir Tal" w:date="2021-02-21T09:46:00Z"/>
          <w:rFonts w:asciiTheme="majorBidi" w:eastAsia="Times New Roman" w:hAnsiTheme="majorBidi" w:cstheme="majorBidi"/>
          <w:rtl/>
          <w:lang w:eastAsia="he-IL"/>
        </w:rPr>
      </w:pPr>
      <w:del w:id="331" w:author="Ofir Tal" w:date="2021-02-21T09:46:00Z">
        <w:r w:rsidDel="00AB1D70">
          <w:rPr>
            <w:rFonts w:ascii="David" w:eastAsia="Times New Roman" w:hAnsi="David" w:cs="David" w:hint="cs"/>
            <w:sz w:val="24"/>
            <w:szCs w:val="24"/>
            <w:highlight w:val="green"/>
            <w:rtl/>
            <w:lang w:eastAsia="he-IL"/>
          </w:rPr>
          <w:delText xml:space="preserve">במכתב מיום 15.3.17, </w:delText>
        </w:r>
        <w:r w:rsidR="00140DD6" w:rsidRPr="00A921BE" w:rsidDel="00AB1D70">
          <w:rPr>
            <w:rFonts w:ascii="David" w:eastAsia="Times New Roman" w:hAnsi="David" w:cs="David" w:hint="cs"/>
            <w:sz w:val="24"/>
            <w:szCs w:val="24"/>
            <w:highlight w:val="green"/>
            <w:rtl/>
            <w:lang w:eastAsia="he-IL"/>
          </w:rPr>
          <w:delText xml:space="preserve"> </w:delText>
        </w:r>
        <w:r w:rsidR="00CC5BE3" w:rsidRPr="00A921BE" w:rsidDel="00AB1D70">
          <w:rPr>
            <w:rFonts w:ascii="David" w:eastAsia="Times New Roman" w:hAnsi="David" w:cs="David" w:hint="cs"/>
            <w:sz w:val="24"/>
            <w:szCs w:val="24"/>
            <w:highlight w:val="green"/>
            <w:rtl/>
            <w:lang w:eastAsia="he-IL"/>
          </w:rPr>
          <w:delText xml:space="preserve">התיחסתי </w:delText>
        </w:r>
        <w:r w:rsidDel="00AB1D70">
          <w:rPr>
            <w:rFonts w:ascii="David" w:eastAsia="Times New Roman" w:hAnsi="David" w:cs="David" w:hint="cs"/>
            <w:sz w:val="24"/>
            <w:szCs w:val="24"/>
            <w:highlight w:val="green"/>
            <w:rtl/>
            <w:lang w:eastAsia="he-IL"/>
          </w:rPr>
          <w:delText xml:space="preserve">בין היתר </w:delText>
        </w:r>
        <w:r w:rsidR="00CC5BE3" w:rsidRPr="00A921BE" w:rsidDel="00AB1D70">
          <w:rPr>
            <w:rFonts w:ascii="David" w:eastAsia="Times New Roman" w:hAnsi="David" w:cs="David" w:hint="cs"/>
            <w:sz w:val="24"/>
            <w:szCs w:val="24"/>
            <w:highlight w:val="green"/>
            <w:rtl/>
            <w:lang w:eastAsia="he-IL"/>
          </w:rPr>
          <w:delText>גם לטיעון מופרך זה (</w:delText>
        </w:r>
        <w:r w:rsidR="006572CB" w:rsidRPr="00A921BE" w:rsidDel="00AB1D70">
          <w:rPr>
            <w:rFonts w:ascii="David" w:eastAsia="Times New Roman" w:hAnsi="David" w:cs="David" w:hint="cs"/>
            <w:sz w:val="24"/>
            <w:szCs w:val="24"/>
            <w:highlight w:val="green"/>
            <w:rtl/>
            <w:lang w:eastAsia="he-IL"/>
          </w:rPr>
          <w:delText>ב</w:delText>
        </w:r>
        <w:r w:rsidR="00CC5BE3" w:rsidRPr="00A921BE" w:rsidDel="00AB1D70">
          <w:rPr>
            <w:rFonts w:ascii="David" w:eastAsia="Times New Roman" w:hAnsi="David" w:cs="David" w:hint="cs"/>
            <w:sz w:val="24"/>
            <w:szCs w:val="24"/>
            <w:highlight w:val="green"/>
            <w:rtl/>
            <w:lang w:eastAsia="he-IL"/>
          </w:rPr>
          <w:delText>פיסקא</w:delText>
        </w:r>
        <w:r w:rsidR="00E449BB" w:rsidRPr="00A921BE" w:rsidDel="00AB1D70">
          <w:rPr>
            <w:rFonts w:asciiTheme="majorBidi" w:eastAsia="Times New Roman" w:hAnsiTheme="majorBidi" w:cstheme="majorBidi" w:hint="cs"/>
            <w:highlight w:val="green"/>
            <w:rtl/>
            <w:lang w:eastAsia="he-IL"/>
          </w:rPr>
          <w:delText>7</w:delText>
        </w:r>
        <w:r w:rsidR="006572CB" w:rsidRPr="00A921BE" w:rsidDel="00AB1D70">
          <w:rPr>
            <w:rFonts w:asciiTheme="majorBidi" w:eastAsia="Times New Roman" w:hAnsiTheme="majorBidi" w:cstheme="majorBidi" w:hint="cs"/>
            <w:highlight w:val="green"/>
            <w:rtl/>
            <w:lang w:eastAsia="he-IL"/>
          </w:rPr>
          <w:delText>.5</w:delText>
        </w:r>
        <w:r w:rsidR="00E449BB" w:rsidRPr="00A921BE" w:rsidDel="00AB1D70">
          <w:rPr>
            <w:rFonts w:asciiTheme="majorBidi" w:eastAsia="Times New Roman" w:hAnsiTheme="majorBidi" w:cstheme="majorBidi" w:hint="cs"/>
            <w:highlight w:val="green"/>
            <w:rtl/>
            <w:lang w:eastAsia="he-IL"/>
          </w:rPr>
          <w:delText>)</w:delText>
        </w:r>
        <w:r w:rsidDel="00AB1D70">
          <w:rPr>
            <w:rFonts w:asciiTheme="majorBidi" w:eastAsia="Times New Roman" w:hAnsiTheme="majorBidi" w:cstheme="majorBidi" w:hint="cs"/>
            <w:rtl/>
            <w:lang w:eastAsia="he-IL"/>
          </w:rPr>
          <w:delText>:</w:delText>
        </w:r>
      </w:del>
    </w:p>
    <w:p w:rsidR="00E449BB" w:rsidDel="00AB1D70" w:rsidRDefault="00E449BB" w:rsidP="006572CB">
      <w:pPr>
        <w:numPr>
          <w:ilvl w:val="1"/>
          <w:numId w:val="8"/>
        </w:numPr>
        <w:tabs>
          <w:tab w:val="left" w:pos="610"/>
        </w:tabs>
        <w:spacing w:after="0" w:line="276" w:lineRule="auto"/>
        <w:ind w:left="1517"/>
        <w:contextualSpacing/>
        <w:jc w:val="both"/>
        <w:rPr>
          <w:del w:id="332" w:author="Ofir Tal" w:date="2021-02-21T09:46:00Z"/>
          <w:rFonts w:asciiTheme="majorBidi" w:hAnsiTheme="majorBidi" w:cstheme="majorBidi"/>
          <w:sz w:val="24"/>
          <w:szCs w:val="24"/>
          <w:u w:val="single"/>
        </w:rPr>
      </w:pPr>
      <w:del w:id="333" w:author="Ofir Tal" w:date="2021-02-21T09:46:00Z">
        <w:r w:rsidRPr="00E449BB" w:rsidDel="00AB1D70">
          <w:rPr>
            <w:rFonts w:asciiTheme="majorBidi" w:hAnsiTheme="majorBidi" w:cstheme="majorBidi"/>
            <w:sz w:val="24"/>
            <w:szCs w:val="24"/>
            <w:u w:val="single"/>
            <w:rtl/>
          </w:rPr>
          <w:delText>סעיף 2.8 בסימוכין</w:delText>
        </w:r>
        <w:r w:rsidRPr="00E449BB" w:rsidDel="00AB1D70">
          <w:rPr>
            <w:rFonts w:asciiTheme="majorBidi" w:hAnsiTheme="majorBidi" w:cstheme="majorBidi"/>
            <w:sz w:val="24"/>
            <w:szCs w:val="24"/>
            <w:rtl/>
          </w:rPr>
          <w:delText xml:space="preserve">: השימוש הציני שאתם עושים לפתע -ולראשונה- בחצי שורה בפסקה  85.125, שניתקנה לדברייך רק ב-2009 -כמעט 20 שנה(!) אחרי החתימה על החוזה- כתרוץ למניעת חישוב גימלתי לפי דרגה המגיעה לי כמו לכל חשב בכיר אחר -כולל מי שפרש אחרי 2009-, מזעזע. </w:delText>
        </w:r>
      </w:del>
    </w:p>
    <w:p w:rsidR="006572CB" w:rsidRPr="006572CB" w:rsidDel="00AB1D70" w:rsidRDefault="006572CB" w:rsidP="006572CB">
      <w:pPr>
        <w:tabs>
          <w:tab w:val="left" w:pos="610"/>
        </w:tabs>
        <w:spacing w:after="0" w:line="276" w:lineRule="auto"/>
        <w:ind w:left="1517"/>
        <w:contextualSpacing/>
        <w:jc w:val="both"/>
        <w:rPr>
          <w:del w:id="334" w:author="Ofir Tal" w:date="2021-02-21T09:46:00Z"/>
          <w:rFonts w:asciiTheme="majorBidi" w:hAnsiTheme="majorBidi" w:cstheme="majorBidi"/>
          <w:sz w:val="8"/>
          <w:szCs w:val="8"/>
          <w:u w:val="single"/>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35" w:author="Ofir Tal" w:date="2021-02-21T09:46:00Z"/>
          <w:rFonts w:asciiTheme="majorBidi" w:hAnsiTheme="majorBidi" w:cstheme="majorBidi"/>
          <w:sz w:val="24"/>
          <w:szCs w:val="24"/>
        </w:rPr>
      </w:pPr>
      <w:del w:id="336" w:author="Ofir Tal" w:date="2021-02-21T09:46:00Z">
        <w:r w:rsidRPr="00E449BB" w:rsidDel="00AB1D70">
          <w:rPr>
            <w:rFonts w:asciiTheme="majorBidi" w:hAnsiTheme="majorBidi" w:cstheme="majorBidi"/>
            <w:sz w:val="24"/>
            <w:szCs w:val="24"/>
            <w:rtl/>
          </w:rPr>
          <w:delText xml:space="preserve"> האם יש בכלל תוקף לתקנה המאיינת ומבטלת </w:delText>
        </w:r>
        <w:r w:rsidRPr="00E449BB" w:rsidDel="00AB1D70">
          <w:rPr>
            <w:rFonts w:asciiTheme="majorBidi" w:hAnsiTheme="majorBidi" w:cstheme="majorBidi"/>
            <w:sz w:val="24"/>
            <w:szCs w:val="24"/>
            <w:u w:val="single"/>
            <w:rtl/>
          </w:rPr>
          <w:delText>בהסתר</w:delText>
        </w:r>
        <w:r w:rsidRPr="00E449BB" w:rsidDel="00AB1D70">
          <w:rPr>
            <w:rFonts w:asciiTheme="majorBidi" w:hAnsiTheme="majorBidi" w:cstheme="majorBidi"/>
            <w:sz w:val="24"/>
            <w:szCs w:val="24"/>
            <w:rtl/>
          </w:rPr>
          <w:delText xml:space="preserve"> זכויות בחוזה חתום, לנוכח דרישות החוק להגינות ולתום לב? מדוע לא הודיעו לי מראש על התקנה הצפויה לשלול ממני זכות שיש לי ע"פ החוזה, כמו שנהגה הנציבות במקרים אחרים כשתקנה חדשה היתה צפויה להרע את התנאים בחוזה (ר' דוגמא להתנהלות הוגנת בפסקאות 1-2, נספח 24)?  </w:delText>
        </w:r>
      </w:del>
    </w:p>
    <w:p w:rsidR="00E449BB" w:rsidRPr="00E449BB" w:rsidDel="00AB1D70" w:rsidRDefault="00E449BB" w:rsidP="006572CB">
      <w:pPr>
        <w:tabs>
          <w:tab w:val="left" w:pos="610"/>
        </w:tabs>
        <w:spacing w:after="0" w:line="276" w:lineRule="auto"/>
        <w:ind w:left="1517"/>
        <w:contextualSpacing/>
        <w:jc w:val="both"/>
        <w:rPr>
          <w:del w:id="337" w:author="Ofir Tal" w:date="2021-02-21T09:46:00Z"/>
          <w:rFonts w:asciiTheme="majorBidi" w:hAnsiTheme="majorBidi" w:cstheme="majorBidi"/>
          <w:sz w:val="8"/>
          <w:szCs w:val="8"/>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38" w:author="Ofir Tal" w:date="2021-02-21T09:46:00Z"/>
          <w:rFonts w:asciiTheme="majorBidi" w:hAnsiTheme="majorBidi" w:cstheme="majorBidi"/>
          <w:sz w:val="24"/>
          <w:szCs w:val="24"/>
          <w:u w:val="single"/>
        </w:rPr>
      </w:pPr>
      <w:del w:id="339" w:author="Ofir Tal" w:date="2021-02-21T09:46:00Z">
        <w:r w:rsidRPr="00E449BB" w:rsidDel="00AB1D70">
          <w:rPr>
            <w:rFonts w:asciiTheme="majorBidi" w:hAnsiTheme="majorBidi" w:cstheme="majorBidi"/>
            <w:sz w:val="24"/>
            <w:szCs w:val="24"/>
            <w:rtl/>
          </w:rPr>
          <w:delText>למה המשיכו לנכות ממני דמי השתתפות בפנסיה לפי 46+ גם אחרי 2009, אם לשיטתכם פיסקה 85.125 בתקשי"ר מבטלה את זכאותי ע"פ החוזה לגימלה לפי דרגה זו?</w:delText>
        </w:r>
      </w:del>
    </w:p>
    <w:p w:rsidR="00E449BB" w:rsidRPr="00E449BB" w:rsidDel="00AB1D70" w:rsidRDefault="00E449BB" w:rsidP="006572CB">
      <w:pPr>
        <w:spacing w:line="276" w:lineRule="auto"/>
        <w:ind w:left="1517"/>
        <w:contextualSpacing/>
        <w:rPr>
          <w:del w:id="340"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1" w:author="Ofir Tal" w:date="2021-02-21T09:46:00Z"/>
          <w:rFonts w:asciiTheme="majorBidi" w:hAnsiTheme="majorBidi" w:cstheme="majorBidi"/>
          <w:sz w:val="24"/>
          <w:szCs w:val="24"/>
          <w:u w:val="single"/>
        </w:rPr>
      </w:pPr>
      <w:del w:id="342" w:author="Ofir Tal" w:date="2021-02-21T09:46:00Z">
        <w:r w:rsidRPr="00E449BB" w:rsidDel="00AB1D70">
          <w:rPr>
            <w:rFonts w:asciiTheme="majorBidi" w:hAnsiTheme="majorBidi" w:cstheme="majorBidi"/>
            <w:sz w:val="24"/>
            <w:szCs w:val="24"/>
            <w:rtl/>
          </w:rPr>
          <w:delText>אם הדברים כל כך פשוטים מדוע</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 xml:space="preserve">לאורך 4 השנים בהם נערכו על ידכם "בדיקות מעמיקות"  </w:delText>
        </w:r>
        <w:r w:rsidRPr="00E449BB" w:rsidDel="00AB1D70">
          <w:rPr>
            <w:rFonts w:asciiTheme="majorBidi" w:hAnsiTheme="majorBidi" w:cstheme="majorBidi"/>
            <w:b/>
            <w:bCs/>
            <w:sz w:val="24"/>
            <w:szCs w:val="24"/>
            <w:rtl/>
          </w:rPr>
          <w:delText xml:space="preserve">איש לא העלה מעולם טענה זו – </w:delText>
        </w:r>
        <w:r w:rsidRPr="00E449BB" w:rsidDel="00AB1D70">
          <w:rPr>
            <w:rFonts w:asciiTheme="majorBidi" w:hAnsiTheme="majorBidi" w:cstheme="majorBidi"/>
            <w:sz w:val="24"/>
            <w:szCs w:val="24"/>
            <w:rtl/>
          </w:rPr>
          <w:delText>וגם את עצמך לא טענת זאת במכתבך?</w:delText>
        </w:r>
      </w:del>
    </w:p>
    <w:p w:rsidR="00E449BB" w:rsidRPr="00E449BB" w:rsidDel="00AB1D70" w:rsidRDefault="00E449BB" w:rsidP="006572CB">
      <w:pPr>
        <w:spacing w:line="276" w:lineRule="auto"/>
        <w:ind w:left="1517"/>
        <w:contextualSpacing/>
        <w:rPr>
          <w:del w:id="343"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4" w:author="Ofir Tal" w:date="2021-02-21T09:46:00Z"/>
          <w:rFonts w:asciiTheme="majorBidi" w:hAnsiTheme="majorBidi" w:cstheme="majorBidi"/>
          <w:sz w:val="24"/>
          <w:szCs w:val="24"/>
          <w:u w:val="single"/>
        </w:rPr>
      </w:pPr>
      <w:del w:id="345" w:author="Ofir Tal" w:date="2021-02-21T09:46:00Z">
        <w:r w:rsidRPr="00E449BB" w:rsidDel="00AB1D70">
          <w:rPr>
            <w:rFonts w:asciiTheme="majorBidi" w:hAnsiTheme="majorBidi" w:cstheme="majorBidi"/>
            <w:sz w:val="24"/>
            <w:szCs w:val="24"/>
            <w:rtl/>
          </w:rPr>
          <w:delText xml:space="preserve">איך ייתכן שמר צ. לוי עצמו, </w:delText>
        </w:r>
        <w:r w:rsidRPr="00E449BB" w:rsidDel="00AB1D70">
          <w:rPr>
            <w:rFonts w:asciiTheme="majorBidi" w:hAnsiTheme="majorBidi" w:cstheme="majorBidi"/>
            <w:b/>
            <w:bCs/>
            <w:sz w:val="26"/>
            <w:szCs w:val="26"/>
            <w:u w:val="single"/>
            <w:rtl/>
          </w:rPr>
          <w:delText>ה</w:delText>
        </w:r>
        <w:r w:rsidRPr="00E449BB" w:rsidDel="00AB1D70">
          <w:rPr>
            <w:rFonts w:asciiTheme="majorBidi" w:hAnsiTheme="majorBidi" w:cstheme="majorBidi"/>
            <w:sz w:val="24"/>
            <w:szCs w:val="24"/>
            <w:rtl/>
          </w:rPr>
          <w:delText>מומחה והסמכות העליונה בשרות המדינה לפרישה וגימלאות, שקיבל לכאורה את טענותיי (ר' לעיל 3.3 לעיל), לא עשה שימוש בטיעון זה מעולם ולא דחה אותי על הסף?  היכן היו כל המקצוענים בנציבות, לרבות היועץ המשפטי והמשפטנים בלשכתו, סגן הנציב אהרונוב, שחתם על ההנחיות השגויות לגימלתי בתוקף תפקידו כמנהל מינהל הסגל הבכיר בזמנו? וכך גם ראש מינהל הסגל הבכיר כיום וצוות עוזריהם, וכמובן נציב השרות עצמו, שכולם מכותבים על ידכם בנושא?</w:delText>
        </w:r>
      </w:del>
    </w:p>
    <w:p w:rsidR="00E449BB" w:rsidRPr="00E449BB" w:rsidDel="00AB1D70" w:rsidRDefault="00E449BB" w:rsidP="006572CB">
      <w:pPr>
        <w:spacing w:line="276" w:lineRule="auto"/>
        <w:ind w:left="1517"/>
        <w:contextualSpacing/>
        <w:rPr>
          <w:del w:id="346"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7" w:author="Ofir Tal" w:date="2021-02-21T09:46:00Z"/>
          <w:rFonts w:asciiTheme="majorBidi" w:hAnsiTheme="majorBidi" w:cstheme="majorBidi"/>
          <w:sz w:val="24"/>
          <w:szCs w:val="24"/>
        </w:rPr>
      </w:pPr>
      <w:del w:id="348" w:author="Ofir Tal" w:date="2021-02-21T09:46:00Z">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sz w:val="24"/>
            <w:szCs w:val="24"/>
            <w:u w:val="single"/>
            <w:rtl/>
          </w:rPr>
          <w:delText>לעצם הענין</w:delText>
        </w:r>
        <w:r w:rsidRPr="00E449BB" w:rsidDel="00AB1D70">
          <w:rPr>
            <w:rFonts w:asciiTheme="majorBidi" w:hAnsiTheme="majorBidi" w:cstheme="majorBidi"/>
            <w:sz w:val="24"/>
            <w:szCs w:val="24"/>
            <w:rtl/>
          </w:rPr>
          <w:delText>: פרשנותך אינה נכונה כלל וגם אם היתה נכונה- היא נוגדת את החוק ואסביר:</w:delText>
        </w:r>
      </w:del>
    </w:p>
    <w:p w:rsidR="00E449BB" w:rsidRPr="00E449BB" w:rsidDel="00AB1D70" w:rsidRDefault="00E449BB" w:rsidP="006572CB">
      <w:pPr>
        <w:spacing w:after="0" w:line="276" w:lineRule="auto"/>
        <w:ind w:left="1517"/>
        <w:contextualSpacing/>
        <w:jc w:val="both"/>
        <w:rPr>
          <w:del w:id="349" w:author="Ofir Tal" w:date="2021-02-21T09:46:00Z"/>
          <w:rFonts w:asciiTheme="majorBidi" w:hAnsiTheme="majorBidi" w:cstheme="majorBidi"/>
          <w:sz w:val="10"/>
          <w:szCs w:val="10"/>
        </w:rPr>
      </w:pPr>
    </w:p>
    <w:p w:rsidR="00E449BB" w:rsidRPr="00E449BB" w:rsidDel="00AB1D70" w:rsidRDefault="00E449BB" w:rsidP="006572CB">
      <w:pPr>
        <w:spacing w:after="0" w:line="276" w:lineRule="auto"/>
        <w:ind w:left="1517" w:hanging="283"/>
        <w:contextualSpacing/>
        <w:jc w:val="both"/>
        <w:rPr>
          <w:del w:id="350" w:author="Ofir Tal" w:date="2021-02-21T09:46:00Z"/>
          <w:rFonts w:asciiTheme="majorBidi" w:hAnsiTheme="majorBidi" w:cstheme="majorBidi"/>
          <w:sz w:val="24"/>
          <w:szCs w:val="24"/>
          <w:rtl/>
        </w:rPr>
      </w:pPr>
      <w:del w:id="351" w:author="Ofir Tal" w:date="2021-02-21T09:46:00Z">
        <w:r w:rsidRPr="00E449BB" w:rsidDel="00AB1D70">
          <w:rPr>
            <w:rFonts w:asciiTheme="majorBidi" w:hAnsiTheme="majorBidi" w:cstheme="majorBidi"/>
            <w:sz w:val="24"/>
            <w:szCs w:val="24"/>
            <w:rtl/>
          </w:rPr>
          <w:delText xml:space="preserve">א:  "דרגת פרישה" היא דרגה שעל פיה מקבל הזכאי </w:delText>
        </w:r>
        <w:r w:rsidRPr="00E449BB" w:rsidDel="00AB1D70">
          <w:rPr>
            <w:rFonts w:asciiTheme="majorBidi" w:hAnsiTheme="majorBidi" w:cstheme="majorBidi"/>
            <w:b/>
            <w:bCs/>
            <w:sz w:val="24"/>
            <w:szCs w:val="24"/>
            <w:u w:val="single"/>
            <w:rtl/>
          </w:rPr>
          <w:delText>בפועל,</w:delText>
        </w:r>
        <w:r w:rsidRPr="00E449BB" w:rsidDel="00AB1D70">
          <w:rPr>
            <w:rFonts w:asciiTheme="majorBidi" w:hAnsiTheme="majorBidi" w:cstheme="majorBidi"/>
            <w:sz w:val="24"/>
            <w:szCs w:val="24"/>
            <w:rtl/>
          </w:rPr>
          <w:delText xml:space="preserve"> משכורת אחת לפחות </w:delText>
        </w:r>
        <w:r w:rsidRPr="00E449BB" w:rsidDel="00AB1D70">
          <w:rPr>
            <w:rFonts w:asciiTheme="majorBidi" w:hAnsiTheme="majorBidi" w:cstheme="majorBidi"/>
            <w:b/>
            <w:bCs/>
            <w:sz w:val="24"/>
            <w:szCs w:val="24"/>
            <w:u w:val="single"/>
            <w:rtl/>
          </w:rPr>
          <w:delText xml:space="preserve">לפני </w:delText>
        </w:r>
        <w:r w:rsidRPr="00E449BB" w:rsidDel="00AB1D70">
          <w:rPr>
            <w:rFonts w:asciiTheme="majorBidi" w:hAnsiTheme="majorBidi" w:cstheme="majorBidi"/>
            <w:sz w:val="24"/>
            <w:szCs w:val="24"/>
            <w:u w:val="single"/>
            <w:rtl/>
          </w:rPr>
          <w:delText>הפרישה</w:delText>
        </w:r>
        <w:r w:rsidRPr="00E449BB" w:rsidDel="00AB1D70">
          <w:rPr>
            <w:rFonts w:asciiTheme="majorBidi" w:hAnsiTheme="majorBidi" w:cstheme="majorBidi"/>
            <w:sz w:val="24"/>
            <w:szCs w:val="24"/>
            <w:rtl/>
          </w:rPr>
          <w:delText xml:space="preserve">  (פיסקה 85.125(א)2ד)). עובד בחוזה בכירים אכן אינו זכאי לכך  (פיסקה 85.125(א)3ב)2.א.) ולכן אם הוא מועסק ברמה ג' למשל (80% ממשכורת מנכ"ל) הוא לא יכול  לקבל ערב פרישתו משכורת ב-רמה ב' (85% משכורת מנכ"ל).  </w:delText>
        </w:r>
      </w:del>
    </w:p>
    <w:p w:rsidR="00E449BB" w:rsidRPr="00E449BB" w:rsidDel="00AB1D70" w:rsidRDefault="00E449BB" w:rsidP="006572CB">
      <w:pPr>
        <w:spacing w:after="0" w:line="276" w:lineRule="auto"/>
        <w:ind w:left="1517" w:hanging="283"/>
        <w:contextualSpacing/>
        <w:jc w:val="both"/>
        <w:rPr>
          <w:del w:id="352" w:author="Ofir Tal" w:date="2021-02-21T09:46:00Z"/>
          <w:rFonts w:asciiTheme="majorBidi" w:hAnsiTheme="majorBidi" w:cstheme="majorBidi"/>
          <w:sz w:val="6"/>
          <w:szCs w:val="6"/>
          <w:rtl/>
        </w:rPr>
      </w:pPr>
    </w:p>
    <w:p w:rsidR="00E449BB" w:rsidRPr="00E449BB" w:rsidDel="00AB1D70" w:rsidRDefault="00E449BB" w:rsidP="006572CB">
      <w:pPr>
        <w:tabs>
          <w:tab w:val="left" w:pos="610"/>
        </w:tabs>
        <w:spacing w:after="0" w:line="276" w:lineRule="auto"/>
        <w:ind w:left="1517"/>
        <w:contextualSpacing/>
        <w:jc w:val="both"/>
        <w:rPr>
          <w:del w:id="353" w:author="Ofir Tal" w:date="2021-02-21T09:46:00Z"/>
          <w:rFonts w:asciiTheme="majorBidi" w:hAnsiTheme="majorBidi" w:cstheme="majorBidi"/>
          <w:sz w:val="24"/>
          <w:szCs w:val="24"/>
          <w:rtl/>
        </w:rPr>
      </w:pPr>
      <w:del w:id="354" w:author="Ofir Tal" w:date="2021-02-21T09:46:00Z">
        <w:r w:rsidRPr="00E449BB" w:rsidDel="00AB1D70">
          <w:rPr>
            <w:rFonts w:asciiTheme="majorBidi" w:hAnsiTheme="majorBidi" w:cstheme="majorBidi"/>
            <w:sz w:val="24"/>
            <w:szCs w:val="24"/>
            <w:rtl/>
          </w:rPr>
          <w:delText>לעומת זאת סעיף 12א(2) לחוזה שלי לא מתנה את גימלתי לתקופת כתב המינוי (שנסתיימה לפני כ-27 שנים!) בקבלה בפועל של משכורת לפי "דרגת פרישה" כנדרש ב-85.125 (לא מעשי), אלא רק קובע שבגין תקופה זו אני זכאי ל</w:delText>
        </w:r>
        <w:r w:rsidRPr="00E449BB" w:rsidDel="00AB1D70">
          <w:rPr>
            <w:rFonts w:asciiTheme="majorBidi" w:hAnsiTheme="majorBidi" w:cstheme="majorBidi"/>
            <w:b/>
            <w:bCs/>
            <w:sz w:val="24"/>
            <w:szCs w:val="24"/>
            <w:rtl/>
          </w:rPr>
          <w:delText>גימלה</w:delText>
        </w:r>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b/>
            <w:bCs/>
            <w:sz w:val="24"/>
            <w:szCs w:val="24"/>
            <w:rtl/>
          </w:rPr>
          <w:delText xml:space="preserve">הגבוהה ביותר מבין כמה אופציות </w:delText>
        </w:r>
        <w:r w:rsidRPr="00E449BB" w:rsidDel="00AB1D70">
          <w:rPr>
            <w:rFonts w:asciiTheme="majorBidi" w:hAnsiTheme="majorBidi" w:cstheme="majorBidi"/>
            <w:sz w:val="24"/>
            <w:szCs w:val="24"/>
            <w:rtl/>
          </w:rPr>
          <w:delText xml:space="preserve">שגובה אחת מהן תבדק ע"י חישוב המשכורת שהייתי מקבל </w:delText>
        </w:r>
        <w:r w:rsidRPr="00E449BB" w:rsidDel="00AB1D70">
          <w:rPr>
            <w:rFonts w:asciiTheme="majorBidi" w:hAnsiTheme="majorBidi" w:cstheme="majorBidi"/>
            <w:b/>
            <w:bCs/>
            <w:sz w:val="24"/>
            <w:szCs w:val="24"/>
            <w:rtl/>
          </w:rPr>
          <w:delText xml:space="preserve">אילו נותרתי במסגרת כתב המינוי </w:delText>
        </w:r>
        <w:r w:rsidRPr="00E449BB" w:rsidDel="00AB1D70">
          <w:rPr>
            <w:rFonts w:asciiTheme="majorBidi" w:hAnsiTheme="majorBidi" w:cstheme="majorBidi"/>
            <w:sz w:val="24"/>
            <w:szCs w:val="24"/>
            <w:rtl/>
          </w:rPr>
          <w:delText>בדרוג מח"ר עד הפרישה והייתי זכאי לדרגת פרישה ערב פרישתי.  פיסקה 85.125 לא מבטלת אופציה זו.</w:delText>
        </w:r>
      </w:del>
    </w:p>
    <w:p w:rsidR="00E449BB" w:rsidRPr="00E449BB" w:rsidDel="00AB1D70" w:rsidRDefault="00E449BB" w:rsidP="006572CB">
      <w:pPr>
        <w:tabs>
          <w:tab w:val="left" w:pos="610"/>
        </w:tabs>
        <w:spacing w:after="0" w:line="276" w:lineRule="auto"/>
        <w:ind w:left="1517"/>
        <w:contextualSpacing/>
        <w:jc w:val="both"/>
        <w:rPr>
          <w:del w:id="355" w:author="Ofir Tal" w:date="2021-02-21T09:46:00Z"/>
          <w:rFonts w:asciiTheme="majorBidi" w:hAnsiTheme="majorBidi" w:cstheme="majorBidi"/>
          <w:sz w:val="8"/>
          <w:szCs w:val="8"/>
          <w:rtl/>
        </w:rPr>
      </w:pPr>
    </w:p>
    <w:p w:rsidR="00E449BB" w:rsidRPr="00E449BB" w:rsidDel="00AB1D70" w:rsidRDefault="00E449BB" w:rsidP="006572CB">
      <w:pPr>
        <w:tabs>
          <w:tab w:val="left" w:pos="610"/>
        </w:tabs>
        <w:spacing w:after="0" w:line="276" w:lineRule="auto"/>
        <w:ind w:left="1517"/>
        <w:contextualSpacing/>
        <w:jc w:val="both"/>
        <w:rPr>
          <w:del w:id="356" w:author="Ofir Tal" w:date="2021-02-21T09:46:00Z"/>
          <w:rFonts w:asciiTheme="majorBidi" w:hAnsiTheme="majorBidi" w:cstheme="majorBidi"/>
          <w:sz w:val="6"/>
          <w:szCs w:val="6"/>
          <w:rtl/>
        </w:rPr>
      </w:pPr>
      <w:del w:id="357" w:author="Ofir Tal" w:date="2021-02-21T09:46:00Z">
        <w:r w:rsidRPr="00E449BB" w:rsidDel="00AB1D70">
          <w:rPr>
            <w:rFonts w:asciiTheme="majorBidi" w:hAnsiTheme="majorBidi" w:cstheme="majorBidi"/>
            <w:sz w:val="24"/>
            <w:szCs w:val="24"/>
            <w:rtl/>
          </w:rPr>
          <w:delText xml:space="preserve"> </w:delText>
        </w:r>
      </w:del>
    </w:p>
    <w:p w:rsidR="00E449BB" w:rsidRPr="00E449BB" w:rsidDel="00AB1D70" w:rsidRDefault="00E449BB" w:rsidP="006572CB">
      <w:pPr>
        <w:tabs>
          <w:tab w:val="left" w:pos="610"/>
        </w:tabs>
        <w:spacing w:after="0" w:line="276" w:lineRule="auto"/>
        <w:ind w:left="1517" w:hanging="283"/>
        <w:contextualSpacing/>
        <w:jc w:val="both"/>
        <w:rPr>
          <w:del w:id="358" w:author="Ofir Tal" w:date="2021-02-21T09:46:00Z"/>
          <w:rFonts w:asciiTheme="majorBidi" w:hAnsiTheme="majorBidi" w:cstheme="majorBidi"/>
          <w:sz w:val="24"/>
          <w:szCs w:val="24"/>
          <w:rtl/>
        </w:rPr>
      </w:pPr>
      <w:del w:id="359" w:author="Ofir Tal" w:date="2021-02-21T09:46:00Z">
        <w:r w:rsidRPr="00E449BB" w:rsidDel="00AB1D70">
          <w:rPr>
            <w:rFonts w:asciiTheme="majorBidi" w:hAnsiTheme="majorBidi" w:cstheme="majorBidi"/>
            <w:sz w:val="24"/>
            <w:szCs w:val="24"/>
            <w:rtl/>
          </w:rPr>
          <w:lastRenderedPageBreak/>
          <w:delText xml:space="preserve">ב: </w:delText>
        </w:r>
        <w:r w:rsidRPr="00E449BB" w:rsidDel="00AB1D70">
          <w:rPr>
            <w:rFonts w:asciiTheme="majorBidi" w:hAnsiTheme="majorBidi" w:cstheme="majorBidi"/>
            <w:b/>
            <w:bCs/>
            <w:sz w:val="24"/>
            <w:szCs w:val="24"/>
            <w:rtl/>
          </w:rPr>
          <w:delText xml:space="preserve"> כאמור בסימוכין, סעיף 12א(2)(ג) בחוזה קובע</w:delText>
        </w:r>
        <w:r w:rsidRPr="00E449BB" w:rsidDel="00AB1D70">
          <w:rPr>
            <w:rFonts w:asciiTheme="majorBidi" w:hAnsiTheme="majorBidi" w:cstheme="majorBidi"/>
            <w:sz w:val="24"/>
            <w:szCs w:val="24"/>
            <w:rtl/>
          </w:rPr>
          <w:delText xml:space="preserve"> שזכאותי </w:delText>
        </w:r>
        <w:r w:rsidRPr="00E449BB" w:rsidDel="00AB1D70">
          <w:rPr>
            <w:rFonts w:asciiTheme="majorBidi" w:hAnsiTheme="majorBidi" w:cstheme="majorBidi"/>
            <w:b/>
            <w:bCs/>
            <w:sz w:val="24"/>
            <w:szCs w:val="24"/>
            <w:rtl/>
          </w:rPr>
          <w:delText xml:space="preserve">לחישוב מרכיב הגימלה במועד הפרישה תתבסס על </w:delText>
        </w:r>
        <w:r w:rsidRPr="00E449BB" w:rsidDel="00AB1D70">
          <w:rPr>
            <w:rFonts w:asciiTheme="majorBidi" w:hAnsiTheme="majorBidi" w:cstheme="majorBidi"/>
            <w:sz w:val="24"/>
            <w:szCs w:val="24"/>
            <w:rtl/>
          </w:rPr>
          <w:delText xml:space="preserve">משכורתי בתקופת כתב המינוי בתוספת </w:delText>
        </w:r>
        <w:r w:rsidRPr="00E449BB" w:rsidDel="00AB1D70">
          <w:rPr>
            <w:rFonts w:asciiTheme="majorBidi" w:hAnsiTheme="majorBidi" w:cstheme="majorBidi"/>
            <w:b/>
            <w:bCs/>
            <w:sz w:val="24"/>
            <w:szCs w:val="24"/>
            <w:rtl/>
          </w:rPr>
          <w:delText xml:space="preserve">"דרגת פרישה", </w:delText>
        </w:r>
        <w:r w:rsidRPr="00E449BB" w:rsidDel="00AB1D70">
          <w:rPr>
            <w:rFonts w:asciiTheme="majorBidi" w:hAnsiTheme="majorBidi" w:cstheme="majorBidi"/>
            <w:sz w:val="24"/>
            <w:szCs w:val="24"/>
            <w:rtl/>
          </w:rPr>
          <w:delText>אם הייתי זכאי לה</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w:delText>
        </w:r>
        <w:r w:rsidRPr="00E449BB" w:rsidDel="00AB1D70">
          <w:rPr>
            <w:rFonts w:asciiTheme="majorBidi" w:hAnsiTheme="majorBidi" w:cstheme="majorBidi"/>
            <w:b/>
            <w:bCs/>
            <w:sz w:val="24"/>
            <w:szCs w:val="24"/>
            <w:u w:val="single"/>
            <w:rtl/>
          </w:rPr>
          <w:delText>לפי הנהלים באותה עת</w:delText>
        </w:r>
        <w:r w:rsidRPr="00E449BB" w:rsidDel="00AB1D70">
          <w:rPr>
            <w:rFonts w:asciiTheme="majorBidi" w:hAnsiTheme="majorBidi" w:cstheme="majorBidi"/>
            <w:b/>
            <w:bCs/>
            <w:sz w:val="24"/>
            <w:szCs w:val="24"/>
            <w:rtl/>
          </w:rPr>
          <w:delText>"</w:delText>
        </w:r>
        <w:r w:rsidRPr="00E449BB" w:rsidDel="00AB1D70">
          <w:rPr>
            <w:rFonts w:asciiTheme="majorBidi" w:hAnsiTheme="majorBidi" w:cstheme="majorBidi"/>
            <w:sz w:val="24"/>
            <w:szCs w:val="24"/>
            <w:rtl/>
          </w:rPr>
          <w:delText xml:space="preserve">. ודוק: </w:delText>
        </w:r>
        <w:r w:rsidRPr="00E449BB" w:rsidDel="00AB1D70">
          <w:rPr>
            <w:rFonts w:asciiTheme="majorBidi" w:hAnsiTheme="majorBidi" w:cstheme="majorBidi"/>
            <w:b/>
            <w:bCs/>
            <w:sz w:val="24"/>
            <w:szCs w:val="24"/>
            <w:rtl/>
          </w:rPr>
          <w:delText xml:space="preserve">"לפי </w:delText>
        </w:r>
        <w:r w:rsidRPr="00E449BB" w:rsidDel="00AB1D70">
          <w:rPr>
            <w:rFonts w:asciiTheme="majorBidi" w:hAnsiTheme="majorBidi" w:cstheme="majorBidi"/>
            <w:b/>
            <w:bCs/>
            <w:sz w:val="24"/>
            <w:szCs w:val="24"/>
            <w:u w:val="single"/>
            <w:rtl/>
          </w:rPr>
          <w:delText>הנהלים</w:delText>
        </w:r>
        <w:r w:rsidRPr="00E449BB" w:rsidDel="00AB1D70">
          <w:rPr>
            <w:rFonts w:asciiTheme="majorBidi" w:hAnsiTheme="majorBidi" w:cstheme="majorBidi"/>
            <w:b/>
            <w:bCs/>
            <w:sz w:val="24"/>
            <w:szCs w:val="24"/>
            <w:rtl/>
          </w:rPr>
          <w:delText>"</w:delText>
        </w:r>
        <w:r w:rsidRPr="00E449BB" w:rsidDel="00AB1D70">
          <w:rPr>
            <w:rFonts w:asciiTheme="majorBidi" w:hAnsiTheme="majorBidi" w:cstheme="majorBidi"/>
            <w:sz w:val="24"/>
            <w:szCs w:val="24"/>
            <w:rtl/>
          </w:rPr>
          <w:delText xml:space="preserve"> אך </w:delText>
        </w:r>
        <w:r w:rsidRPr="00E449BB" w:rsidDel="00AB1D70">
          <w:rPr>
            <w:rFonts w:asciiTheme="majorBidi" w:hAnsiTheme="majorBidi" w:cstheme="majorBidi"/>
            <w:b/>
            <w:bCs/>
            <w:sz w:val="24"/>
            <w:szCs w:val="24"/>
            <w:u w:val="single"/>
            <w:rtl/>
          </w:rPr>
          <w:delText>לא</w:delText>
        </w:r>
        <w:r w:rsidRPr="00E449BB" w:rsidDel="00AB1D70">
          <w:rPr>
            <w:rFonts w:asciiTheme="majorBidi" w:hAnsiTheme="majorBidi" w:cstheme="majorBidi"/>
            <w:sz w:val="24"/>
            <w:szCs w:val="24"/>
            <w:rtl/>
          </w:rPr>
          <w:delText xml:space="preserve"> "לפי </w:delText>
        </w:r>
        <w:r w:rsidRPr="00E449BB" w:rsidDel="00AB1D70">
          <w:rPr>
            <w:rFonts w:asciiTheme="majorBidi" w:hAnsiTheme="majorBidi" w:cstheme="majorBidi"/>
            <w:sz w:val="24"/>
            <w:szCs w:val="24"/>
            <w:u w:val="single"/>
            <w:rtl/>
          </w:rPr>
          <w:delText>התקשי"ר</w:delText>
        </w:r>
        <w:r w:rsidRPr="00E449BB" w:rsidDel="00AB1D70">
          <w:rPr>
            <w:rFonts w:asciiTheme="majorBidi" w:hAnsiTheme="majorBidi" w:cstheme="majorBidi"/>
            <w:sz w:val="24"/>
            <w:szCs w:val="24"/>
            <w:rtl/>
          </w:rPr>
          <w:delText xml:space="preserve"> באותה עת". </w:delText>
        </w:r>
      </w:del>
    </w:p>
    <w:p w:rsidR="00E449BB" w:rsidRPr="00E449BB" w:rsidDel="00AB1D70" w:rsidRDefault="00E449BB" w:rsidP="006572CB">
      <w:pPr>
        <w:tabs>
          <w:tab w:val="left" w:pos="610"/>
        </w:tabs>
        <w:spacing w:after="0" w:line="276" w:lineRule="auto"/>
        <w:ind w:left="1517" w:hanging="283"/>
        <w:contextualSpacing/>
        <w:jc w:val="both"/>
        <w:rPr>
          <w:del w:id="360" w:author="Ofir Tal" w:date="2021-02-21T09:46:00Z"/>
          <w:rFonts w:asciiTheme="majorBidi" w:hAnsiTheme="majorBidi" w:cstheme="majorBidi"/>
          <w:sz w:val="6"/>
          <w:szCs w:val="6"/>
          <w:rtl/>
        </w:rPr>
      </w:pPr>
    </w:p>
    <w:p w:rsidR="00E449BB" w:rsidRPr="00E449BB" w:rsidDel="00AB1D70" w:rsidRDefault="00E449BB" w:rsidP="006572CB">
      <w:pPr>
        <w:tabs>
          <w:tab w:val="left" w:pos="610"/>
        </w:tabs>
        <w:spacing w:after="0" w:line="276" w:lineRule="auto"/>
        <w:ind w:left="1517"/>
        <w:contextualSpacing/>
        <w:jc w:val="both"/>
        <w:rPr>
          <w:del w:id="361" w:author="Ofir Tal" w:date="2021-02-21T09:46:00Z"/>
          <w:rFonts w:asciiTheme="majorBidi" w:hAnsiTheme="majorBidi" w:cstheme="majorBidi"/>
          <w:sz w:val="24"/>
          <w:szCs w:val="24"/>
          <w:u w:val="single"/>
        </w:rPr>
      </w:pPr>
      <w:del w:id="362" w:author="Ofir Tal" w:date="2021-02-21T09:46:00Z">
        <w:r w:rsidRPr="00E449BB" w:rsidDel="00AB1D70">
          <w:rPr>
            <w:rFonts w:asciiTheme="majorBidi" w:hAnsiTheme="majorBidi" w:cstheme="majorBidi"/>
            <w:sz w:val="24"/>
            <w:szCs w:val="24"/>
            <w:rtl/>
          </w:rPr>
          <w:delText>מאחר ו</w:delText>
        </w:r>
        <w:r w:rsidRPr="00E449BB" w:rsidDel="00AB1D70">
          <w:rPr>
            <w:rFonts w:asciiTheme="majorBidi" w:hAnsiTheme="majorBidi" w:cstheme="majorBidi"/>
            <w:b/>
            <w:bCs/>
            <w:sz w:val="24"/>
            <w:szCs w:val="24"/>
            <w:u w:val="single"/>
            <w:rtl/>
          </w:rPr>
          <w:delText>בפועל</w:delText>
        </w:r>
        <w:r w:rsidRPr="00E449BB" w:rsidDel="00AB1D70">
          <w:rPr>
            <w:rFonts w:asciiTheme="majorBidi" w:hAnsiTheme="majorBidi" w:cstheme="majorBidi"/>
            <w:b/>
            <w:bCs/>
            <w:sz w:val="24"/>
            <w:szCs w:val="24"/>
            <w:rtl/>
          </w:rPr>
          <w:delText>, אושרה</w:delText>
        </w:r>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b/>
            <w:bCs/>
            <w:sz w:val="24"/>
            <w:szCs w:val="24"/>
            <w:rtl/>
          </w:rPr>
          <w:delText>לחשבים הבכירים גימלה לפי דרגת פרישה 46+</w:delText>
        </w:r>
        <w:r w:rsidRPr="00E449BB" w:rsidDel="00AB1D70">
          <w:rPr>
            <w:rFonts w:asciiTheme="majorBidi" w:hAnsiTheme="majorBidi" w:cstheme="majorBidi"/>
            <w:sz w:val="24"/>
            <w:szCs w:val="24"/>
            <w:rtl/>
          </w:rPr>
          <w:delText xml:space="preserve"> כולל בעלי חוזה זהה לשלי שפרשו אחרי 2009, ברור לגמרי ש</w:delText>
        </w:r>
        <w:r w:rsidRPr="00E449BB" w:rsidDel="00AB1D70">
          <w:rPr>
            <w:rFonts w:asciiTheme="majorBidi" w:hAnsiTheme="majorBidi" w:cstheme="majorBidi"/>
            <w:b/>
            <w:bCs/>
            <w:sz w:val="24"/>
            <w:szCs w:val="24"/>
            <w:rtl/>
          </w:rPr>
          <w:delText>אלה הם "</w:delText>
        </w:r>
        <w:r w:rsidRPr="00E449BB" w:rsidDel="00AB1D70">
          <w:rPr>
            <w:rFonts w:asciiTheme="majorBidi" w:hAnsiTheme="majorBidi" w:cstheme="majorBidi"/>
            <w:b/>
            <w:bCs/>
            <w:sz w:val="24"/>
            <w:szCs w:val="24"/>
            <w:u w:val="single"/>
            <w:rtl/>
          </w:rPr>
          <w:delText>הנהלים</w:delText>
        </w:r>
        <w:r w:rsidRPr="00E449BB" w:rsidDel="00AB1D70">
          <w:rPr>
            <w:rFonts w:asciiTheme="majorBidi" w:hAnsiTheme="majorBidi" w:cstheme="majorBidi"/>
            <w:b/>
            <w:bCs/>
            <w:sz w:val="24"/>
            <w:szCs w:val="24"/>
            <w:rtl/>
          </w:rPr>
          <w:delText xml:space="preserve"> באותה עת</w:delText>
        </w:r>
        <w:r w:rsidRPr="00E449BB" w:rsidDel="00AB1D70">
          <w:rPr>
            <w:rFonts w:asciiTheme="majorBidi" w:hAnsiTheme="majorBidi" w:cstheme="majorBidi"/>
            <w:sz w:val="24"/>
            <w:szCs w:val="24"/>
            <w:rtl/>
          </w:rPr>
          <w:delText>" ולכן גם אני, כבעל חוזה ברמה א' (=45מח"ר, ר' 6.1.4 לעיל) זכאי לכך ע"פ החוזה</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 xml:space="preserve">ולפי סעיף 26 לחוק החוזים (תשל"ג-1973). </w:delText>
        </w:r>
        <w:r w:rsidRPr="00E449BB" w:rsidDel="00AB1D70">
          <w:rPr>
            <w:rFonts w:asciiTheme="majorBidi" w:hAnsiTheme="majorBidi" w:cstheme="majorBidi"/>
            <w:sz w:val="24"/>
            <w:szCs w:val="24"/>
            <w:u w:val="single"/>
            <w:rtl/>
          </w:rPr>
          <w:delText xml:space="preserve">    </w:delText>
        </w:r>
      </w:del>
    </w:p>
    <w:p w:rsidR="00E449BB" w:rsidRPr="00E449BB" w:rsidDel="00AB1D70" w:rsidRDefault="00E449BB" w:rsidP="006572CB">
      <w:pPr>
        <w:tabs>
          <w:tab w:val="left" w:pos="610"/>
        </w:tabs>
        <w:spacing w:after="0" w:line="276" w:lineRule="auto"/>
        <w:ind w:left="1517"/>
        <w:contextualSpacing/>
        <w:jc w:val="both"/>
        <w:rPr>
          <w:del w:id="363" w:author="Ofir Tal" w:date="2021-02-21T09:46:00Z"/>
          <w:rFonts w:asciiTheme="majorBidi" w:hAnsiTheme="majorBidi" w:cstheme="majorBidi"/>
          <w:sz w:val="6"/>
          <w:szCs w:val="6"/>
        </w:rPr>
      </w:pPr>
    </w:p>
    <w:p w:rsidR="00E449BB" w:rsidRPr="00E449BB" w:rsidDel="00AB1D70" w:rsidRDefault="00E449BB" w:rsidP="006572CB">
      <w:pPr>
        <w:tabs>
          <w:tab w:val="left" w:pos="610"/>
        </w:tabs>
        <w:spacing w:after="0" w:line="276" w:lineRule="auto"/>
        <w:ind w:left="1517" w:hanging="283"/>
        <w:contextualSpacing/>
        <w:jc w:val="both"/>
        <w:rPr>
          <w:del w:id="364" w:author="Ofir Tal" w:date="2021-02-21T09:46:00Z"/>
          <w:rFonts w:asciiTheme="majorBidi" w:hAnsiTheme="majorBidi" w:cstheme="majorBidi"/>
          <w:sz w:val="24"/>
          <w:szCs w:val="24"/>
          <w:rtl/>
        </w:rPr>
      </w:pPr>
      <w:del w:id="365" w:author="Ofir Tal" w:date="2021-02-21T09:46:00Z">
        <w:r w:rsidRPr="00E449BB" w:rsidDel="00AB1D70">
          <w:rPr>
            <w:rFonts w:asciiTheme="majorBidi" w:hAnsiTheme="majorBidi" w:cstheme="majorBidi"/>
            <w:sz w:val="24"/>
            <w:szCs w:val="24"/>
            <w:rtl/>
          </w:rPr>
          <w:delText xml:space="preserve">    יצויין עוד, בהמשך ל-2.3.1 ו-4.1.3-4.1.6 לעיל, כי גם אם הבנתך את פסקה 85.125 בתקשי"ר לא היתה שגויה,</w:delText>
        </w:r>
        <w:r w:rsidRPr="00E449BB" w:rsidDel="00AB1D70">
          <w:rPr>
            <w:rFonts w:asciiTheme="majorBidi" w:hAnsiTheme="majorBidi" w:cstheme="majorBidi"/>
            <w:b/>
            <w:bCs/>
            <w:sz w:val="24"/>
            <w:szCs w:val="24"/>
            <w:rtl/>
          </w:rPr>
          <w:delText xml:space="preserve"> עצם הפרשנות שלך </w:delText>
        </w:r>
        <w:r w:rsidRPr="00E449BB" w:rsidDel="00AB1D70">
          <w:rPr>
            <w:rFonts w:asciiTheme="majorBidi" w:hAnsiTheme="majorBidi" w:cstheme="majorBidi"/>
            <w:b/>
            <w:bCs/>
            <w:sz w:val="24"/>
            <w:szCs w:val="24"/>
            <w:u w:val="single"/>
            <w:rtl/>
          </w:rPr>
          <w:delText>ללשון</w:delText>
        </w:r>
        <w:r w:rsidRPr="00E449BB" w:rsidDel="00AB1D70">
          <w:rPr>
            <w:rFonts w:asciiTheme="majorBidi" w:hAnsiTheme="majorBidi" w:cstheme="majorBidi"/>
            <w:b/>
            <w:bCs/>
            <w:sz w:val="24"/>
            <w:szCs w:val="24"/>
            <w:rtl/>
          </w:rPr>
          <w:delText xml:space="preserve"> החוזה</w:delText>
        </w:r>
        <w:r w:rsidRPr="00E449BB" w:rsidDel="00AB1D70">
          <w:rPr>
            <w:rFonts w:asciiTheme="majorBidi" w:hAnsiTheme="majorBidi" w:cstheme="majorBidi"/>
            <w:sz w:val="24"/>
            <w:szCs w:val="24"/>
            <w:rtl/>
          </w:rPr>
          <w:delText xml:space="preserve"> כאילו תקנה נסתרת זו (שאפילו בעלי המקצוע לא הכירו כנ"ל) שלא יושמה בפועל, היא המגדירה את "הנהלים" במועד פרישתי ובכך מאיינת את זכותי לפי החוזה לחישוב גימלה לפי דרגת פרישה 46+ </w:delText>
        </w:r>
        <w:r w:rsidRPr="00E449BB" w:rsidDel="00AB1D70">
          <w:rPr>
            <w:rFonts w:asciiTheme="majorBidi" w:hAnsiTheme="majorBidi" w:cstheme="majorBidi"/>
            <w:b/>
            <w:bCs/>
            <w:sz w:val="24"/>
            <w:szCs w:val="24"/>
            <w:rtl/>
          </w:rPr>
          <w:delText>נוגדת גם את סעיף 25 לחוק החוזים</w:delText>
        </w:r>
        <w:r w:rsidRPr="00E449BB" w:rsidDel="00AB1D70">
          <w:rPr>
            <w:rFonts w:asciiTheme="majorBidi" w:hAnsiTheme="majorBidi" w:cstheme="majorBidi"/>
            <w:sz w:val="24"/>
            <w:szCs w:val="24"/>
            <w:rtl/>
          </w:rPr>
          <w:delText xml:space="preserve"> והפסיקה.</w:delText>
        </w:r>
        <w:r w:rsidRPr="00E449BB" w:rsidDel="00AB1D70">
          <w:rPr>
            <w:rFonts w:asciiTheme="majorBidi" w:hAnsiTheme="majorBidi" w:cstheme="majorBidi"/>
            <w:b/>
            <w:bCs/>
            <w:sz w:val="24"/>
            <w:szCs w:val="24"/>
            <w:rtl/>
          </w:rPr>
          <w:delText xml:space="preserve"> </w:delText>
        </w:r>
      </w:del>
    </w:p>
    <w:p w:rsidR="00E449BB" w:rsidRPr="00E449BB" w:rsidDel="00AB1D70" w:rsidRDefault="00E449BB" w:rsidP="006572CB">
      <w:pPr>
        <w:tabs>
          <w:tab w:val="left" w:pos="610"/>
        </w:tabs>
        <w:spacing w:after="0" w:line="276" w:lineRule="auto"/>
        <w:ind w:left="1517" w:hanging="283"/>
        <w:contextualSpacing/>
        <w:jc w:val="both"/>
        <w:rPr>
          <w:del w:id="366" w:author="Ofir Tal" w:date="2021-02-21T09:46:00Z"/>
          <w:rFonts w:asciiTheme="majorBidi" w:hAnsiTheme="majorBidi" w:cstheme="majorBidi"/>
          <w:sz w:val="24"/>
          <w:szCs w:val="24"/>
          <w:rtl/>
        </w:rPr>
      </w:pPr>
    </w:p>
    <w:p w:rsidR="00E449BB" w:rsidRPr="00E449BB" w:rsidDel="00AB1D70" w:rsidRDefault="00E449BB" w:rsidP="006572CB">
      <w:pPr>
        <w:tabs>
          <w:tab w:val="left" w:pos="610"/>
        </w:tabs>
        <w:spacing w:after="0" w:line="276" w:lineRule="auto"/>
        <w:ind w:left="1517" w:firstLine="1"/>
        <w:contextualSpacing/>
        <w:jc w:val="both"/>
        <w:rPr>
          <w:del w:id="367" w:author="Ofir Tal" w:date="2021-02-21T09:46:00Z"/>
          <w:rFonts w:asciiTheme="majorBidi" w:hAnsiTheme="majorBidi" w:cstheme="majorBidi"/>
          <w:sz w:val="24"/>
          <w:szCs w:val="24"/>
          <w:rtl/>
        </w:rPr>
      </w:pPr>
      <w:del w:id="368" w:author="Ofir Tal" w:date="2021-02-21T09:46:00Z">
        <w:r w:rsidRPr="00E449BB" w:rsidDel="00AB1D70">
          <w:rPr>
            <w:rFonts w:asciiTheme="majorBidi" w:hAnsiTheme="majorBidi" w:cstheme="majorBidi"/>
            <w:b/>
            <w:bCs/>
            <w:sz w:val="24"/>
            <w:szCs w:val="24"/>
            <w:rtl/>
          </w:rPr>
          <w:delText xml:space="preserve">מכל הנ"ל ברור שסעיף 2.8 בסימוכין אינו נכון כי פיסקה 85.125 בתקשי"ר אינה מונעת את זכותי לגימלה לפי 46+ גם על בסיס סעיף 12א(2)(ג) לחוזה. </w:delText>
        </w:r>
        <w:r w:rsidRPr="00E449BB" w:rsidDel="00AB1D70">
          <w:rPr>
            <w:rFonts w:asciiTheme="majorBidi" w:hAnsiTheme="majorBidi" w:cstheme="majorBidi"/>
            <w:sz w:val="24"/>
            <w:szCs w:val="24"/>
            <w:rtl/>
          </w:rPr>
          <w:delText>זו כנראה גם הסיבה שאיש לא עשה שימוש בטיעון מופרך זה, עד היום.</w:delText>
        </w:r>
        <w:r w:rsidR="006572CB" w:rsidDel="00AB1D70">
          <w:rPr>
            <w:rFonts w:asciiTheme="majorBidi" w:hAnsiTheme="majorBidi" w:cstheme="majorBidi" w:hint="cs"/>
            <w:sz w:val="24"/>
            <w:szCs w:val="24"/>
            <w:rtl/>
          </w:rPr>
          <w:delText>"</w:delText>
        </w:r>
      </w:del>
    </w:p>
    <w:p w:rsidR="00E449BB" w:rsidRPr="006572CB" w:rsidDel="00AB1D70" w:rsidRDefault="00E449BB" w:rsidP="006572CB">
      <w:pPr>
        <w:tabs>
          <w:tab w:val="left" w:pos="1214"/>
        </w:tabs>
        <w:spacing w:after="0" w:line="276" w:lineRule="auto"/>
        <w:ind w:left="1517" w:right="426"/>
        <w:rPr>
          <w:del w:id="369" w:author="Ofir Tal" w:date="2021-02-21T09:46:00Z"/>
          <w:rFonts w:asciiTheme="majorBidi" w:eastAsia="Times New Roman" w:hAnsiTheme="majorBidi" w:cstheme="majorBidi"/>
          <w:rtl/>
          <w:lang w:eastAsia="he-IL"/>
        </w:rPr>
      </w:pPr>
    </w:p>
    <w:p w:rsidR="003728BE" w:rsidDel="00AB1D70" w:rsidRDefault="006C544B" w:rsidP="00F713E1">
      <w:pPr>
        <w:tabs>
          <w:tab w:val="left" w:pos="1214"/>
        </w:tabs>
        <w:spacing w:after="0" w:line="360" w:lineRule="auto"/>
        <w:ind w:left="1517"/>
        <w:jc w:val="both"/>
        <w:rPr>
          <w:del w:id="370" w:author="Ofir Tal" w:date="2021-02-21T09:46:00Z"/>
          <w:rFonts w:ascii="Times New Roman" w:eastAsia="Times New Roman" w:hAnsi="Times New Roman" w:cs="David"/>
          <w:sz w:val="24"/>
          <w:szCs w:val="24"/>
          <w:rtl/>
          <w:lang w:eastAsia="he-IL"/>
        </w:rPr>
      </w:pPr>
      <w:del w:id="371" w:author="Ofir Tal" w:date="2021-02-21T09:46:00Z">
        <w:r w:rsidRPr="003728BE" w:rsidDel="00AB1D70">
          <w:rPr>
            <w:rFonts w:ascii="Times New Roman" w:eastAsia="Times New Roman" w:hAnsi="Times New Roman" w:cs="David" w:hint="cs"/>
            <w:sz w:val="24"/>
            <w:szCs w:val="24"/>
            <w:highlight w:val="green"/>
            <w:rtl/>
            <w:lang w:eastAsia="he-IL"/>
          </w:rPr>
          <w:delText xml:space="preserve">מאחר ואנחנו מגיבים להשלמת הטיעון כדאי לתמצת את הנ"ל </w:delText>
        </w:r>
        <w:r w:rsidR="00A921BE" w:rsidRPr="003728BE" w:rsidDel="00AB1D70">
          <w:rPr>
            <w:rFonts w:ascii="Times New Roman" w:eastAsia="Times New Roman" w:hAnsi="Times New Roman" w:cs="David" w:hint="cs"/>
            <w:sz w:val="24"/>
            <w:szCs w:val="24"/>
            <w:highlight w:val="green"/>
            <w:rtl/>
            <w:lang w:eastAsia="he-IL"/>
          </w:rPr>
          <w:delText xml:space="preserve">בתגובה, </w:delText>
        </w:r>
        <w:r w:rsidR="00F713E1" w:rsidDel="00AB1D70">
          <w:rPr>
            <w:rFonts w:ascii="Times New Roman" w:eastAsia="Times New Roman" w:hAnsi="Times New Roman" w:cs="David" w:hint="cs"/>
            <w:sz w:val="24"/>
            <w:szCs w:val="24"/>
            <w:highlight w:val="green"/>
            <w:rtl/>
            <w:lang w:eastAsia="he-IL"/>
          </w:rPr>
          <w:delText>ו</w:delText>
        </w:r>
        <w:r w:rsidR="00A921BE" w:rsidRPr="003728BE" w:rsidDel="00AB1D70">
          <w:rPr>
            <w:rFonts w:ascii="Times New Roman" w:eastAsia="Times New Roman" w:hAnsi="Times New Roman" w:cs="David" w:hint="cs"/>
            <w:sz w:val="24"/>
            <w:szCs w:val="24"/>
            <w:highlight w:val="green"/>
            <w:rtl/>
            <w:lang w:eastAsia="he-IL"/>
          </w:rPr>
          <w:delText xml:space="preserve">לצרף את המכתב שלי </w:delText>
        </w:r>
        <w:r w:rsidRPr="003728BE" w:rsidDel="00AB1D70">
          <w:rPr>
            <w:rFonts w:ascii="Times New Roman" w:eastAsia="Times New Roman" w:hAnsi="Times New Roman" w:cs="David" w:hint="cs"/>
            <w:sz w:val="24"/>
            <w:szCs w:val="24"/>
            <w:highlight w:val="green"/>
            <w:rtl/>
            <w:lang w:eastAsia="he-IL"/>
          </w:rPr>
          <w:delText xml:space="preserve">מ-15.3.2017 </w:delText>
        </w:r>
        <w:r w:rsidR="00F713E1" w:rsidDel="00AB1D70">
          <w:rPr>
            <w:rFonts w:ascii="Times New Roman" w:eastAsia="Times New Roman" w:hAnsi="Times New Roman" w:cs="David" w:hint="cs"/>
            <w:sz w:val="24"/>
            <w:szCs w:val="24"/>
            <w:highlight w:val="green"/>
            <w:rtl/>
            <w:lang w:eastAsia="he-IL"/>
          </w:rPr>
          <w:delText xml:space="preserve">(שהציטוט הנ"ל מתוכו) </w:delText>
        </w:r>
        <w:r w:rsidRPr="003728BE" w:rsidDel="00AB1D70">
          <w:rPr>
            <w:rFonts w:ascii="Times New Roman" w:eastAsia="Times New Roman" w:hAnsi="Times New Roman" w:cs="David" w:hint="cs"/>
            <w:sz w:val="24"/>
            <w:szCs w:val="24"/>
            <w:highlight w:val="green"/>
            <w:rtl/>
            <w:lang w:eastAsia="he-IL"/>
          </w:rPr>
          <w:delText xml:space="preserve">שנותן סקירה ותמונה מפורטת לכל השתלשלות האירועים </w:delText>
        </w:r>
        <w:r w:rsidR="00A921BE" w:rsidRPr="003728BE" w:rsidDel="00AB1D70">
          <w:rPr>
            <w:rFonts w:ascii="Times New Roman" w:eastAsia="Times New Roman" w:hAnsi="Times New Roman" w:cs="David" w:hint="cs"/>
            <w:sz w:val="24"/>
            <w:szCs w:val="24"/>
            <w:highlight w:val="green"/>
            <w:rtl/>
            <w:lang w:eastAsia="he-IL"/>
          </w:rPr>
          <w:delText>-</w:delText>
        </w:r>
        <w:r w:rsidRPr="003728BE" w:rsidDel="00AB1D70">
          <w:rPr>
            <w:rFonts w:ascii="Times New Roman" w:eastAsia="Times New Roman" w:hAnsi="Times New Roman" w:cs="David" w:hint="cs"/>
            <w:sz w:val="24"/>
            <w:szCs w:val="24"/>
            <w:highlight w:val="green"/>
            <w:rtl/>
            <w:lang w:eastAsia="he-IL"/>
          </w:rPr>
          <w:delText>ולעיניינינו (ערעור נגד התישנות) משקף את ה</w:delText>
        </w:r>
        <w:r w:rsidR="003728BE" w:rsidRPr="003728BE" w:rsidDel="00AB1D70">
          <w:rPr>
            <w:rFonts w:ascii="Times New Roman" w:eastAsia="Times New Roman" w:hAnsi="Times New Roman" w:cs="David" w:hint="cs"/>
            <w:sz w:val="24"/>
            <w:szCs w:val="24"/>
            <w:highlight w:val="green"/>
            <w:rtl/>
            <w:lang w:eastAsia="he-IL"/>
          </w:rPr>
          <w:delText xml:space="preserve">תנהלות הנש"מ (שמעולם לא העלתה טענה של התישנות וכמו שכתבנו בתביעה בקשה שאמתין ואמתין. (עובדה </w:delText>
        </w:r>
        <w:r w:rsidR="003728BE" w:rsidDel="00AB1D70">
          <w:rPr>
            <w:rFonts w:ascii="Times New Roman" w:eastAsia="Times New Roman" w:hAnsi="Times New Roman" w:cs="David" w:hint="cs"/>
            <w:sz w:val="24"/>
            <w:szCs w:val="24"/>
            <w:highlight w:val="green"/>
            <w:rtl/>
            <w:lang w:eastAsia="he-IL"/>
          </w:rPr>
          <w:delText>.</w:delText>
        </w:r>
        <w:r w:rsidR="003728BE" w:rsidRPr="003728BE" w:rsidDel="00AB1D70">
          <w:rPr>
            <w:rFonts w:ascii="Times New Roman" w:eastAsia="Times New Roman" w:hAnsi="Times New Roman" w:cs="David" w:hint="cs"/>
            <w:sz w:val="24"/>
            <w:szCs w:val="24"/>
            <w:highlight w:val="green"/>
            <w:rtl/>
            <w:lang w:eastAsia="he-IL"/>
          </w:rPr>
          <w:delText>שרק ב2017 נתנו תשובה הנ"ל וגם אחר כך אמרו שהנושא בבדיקה(כמתומצת בעירעור)</w:delText>
        </w:r>
        <w:r w:rsidDel="00AB1D70">
          <w:rPr>
            <w:rFonts w:ascii="Times New Roman" w:eastAsia="Times New Roman" w:hAnsi="Times New Roman" w:cs="David" w:hint="cs"/>
            <w:sz w:val="24"/>
            <w:szCs w:val="24"/>
            <w:rtl/>
            <w:lang w:eastAsia="he-IL"/>
          </w:rPr>
          <w:delText xml:space="preserve"> </w:delText>
        </w:r>
        <w:r w:rsidR="003728BE" w:rsidDel="00AB1D70">
          <w:rPr>
            <w:rFonts w:ascii="Times New Roman" w:eastAsia="Times New Roman" w:hAnsi="Times New Roman" w:cs="David" w:hint="cs"/>
            <w:sz w:val="24"/>
            <w:szCs w:val="24"/>
            <w:rtl/>
            <w:lang w:eastAsia="he-IL"/>
          </w:rPr>
          <w:delText>.</w:delText>
        </w:r>
      </w:del>
    </w:p>
    <w:p w:rsidR="00324E99" w:rsidRPr="00CF7810" w:rsidRDefault="00105717" w:rsidP="004F2D07">
      <w:pPr>
        <w:tabs>
          <w:tab w:val="left" w:pos="1214"/>
        </w:tabs>
        <w:spacing w:after="200" w:line="360" w:lineRule="auto"/>
        <w:ind w:left="1214"/>
        <w:jc w:val="both"/>
        <w:rPr>
          <w:rFonts w:ascii="Times New Roman" w:eastAsia="Times New Roman" w:hAnsi="Times New Roman" w:cs="David"/>
          <w:sz w:val="24"/>
          <w:szCs w:val="24"/>
          <w:highlight w:val="green"/>
          <w:rtl/>
          <w:lang w:eastAsia="he-IL"/>
        </w:rPr>
      </w:pPr>
      <w:del w:id="372" w:author="Ofir Tal" w:date="2021-02-21T09:46:00Z">
        <w:r w:rsidDel="00AB1D70">
          <w:rPr>
            <w:rFonts w:ascii="Times New Roman" w:eastAsia="Times New Roman" w:hAnsi="Times New Roman" w:cs="David" w:hint="cs"/>
            <w:sz w:val="24"/>
            <w:szCs w:val="24"/>
            <w:rtl/>
            <w:lang w:eastAsia="he-IL"/>
          </w:rPr>
          <w:delText xml:space="preserve"> </w:delText>
        </w:r>
      </w:del>
    </w:p>
    <w:p w:rsidR="00E161E7" w:rsidRDefault="00AB1D70">
      <w:pPr>
        <w:numPr>
          <w:ilvl w:val="0"/>
          <w:numId w:val="1"/>
        </w:numPr>
        <w:tabs>
          <w:tab w:val="clear" w:pos="630"/>
        </w:tabs>
        <w:spacing w:after="200" w:line="360" w:lineRule="auto"/>
        <w:ind w:left="566" w:hanging="540"/>
        <w:jc w:val="both"/>
        <w:rPr>
          <w:ins w:id="373" w:author="Ofir Tal" w:date="2021-02-21T09:54:00Z"/>
          <w:rFonts w:ascii="Times New Roman" w:eastAsia="Times New Roman" w:hAnsi="Times New Roman" w:cs="David"/>
          <w:sz w:val="24"/>
          <w:szCs w:val="24"/>
          <w:lang w:eastAsia="he-IL"/>
        </w:rPr>
        <w:pPrChange w:id="374" w:author="Ofir Tal" w:date="2021-02-21T09:55:00Z">
          <w:pPr>
            <w:numPr>
              <w:numId w:val="1"/>
            </w:numPr>
            <w:tabs>
              <w:tab w:val="left" w:pos="566"/>
              <w:tab w:val="num" w:pos="630"/>
            </w:tabs>
            <w:spacing w:after="240" w:line="360" w:lineRule="auto"/>
            <w:ind w:left="567" w:hanging="539"/>
            <w:jc w:val="both"/>
          </w:pPr>
        </w:pPrChange>
      </w:pPr>
      <w:ins w:id="375" w:author="Ofir Tal" w:date="2021-02-21T09:46:00Z">
        <w:r>
          <w:rPr>
            <w:rFonts w:ascii="Times New Roman" w:eastAsia="Times New Roman" w:hAnsi="Times New Roman" w:cs="David" w:hint="cs"/>
            <w:sz w:val="24"/>
            <w:szCs w:val="24"/>
            <w:rtl/>
            <w:lang w:eastAsia="he-IL"/>
          </w:rPr>
          <w:t>ה</w:t>
        </w:r>
      </w:ins>
      <w:r w:rsidR="00E24065" w:rsidRPr="00C15021">
        <w:rPr>
          <w:rFonts w:ascii="Times New Roman" w:eastAsia="Times New Roman" w:hAnsi="Times New Roman" w:cs="David" w:hint="cs"/>
          <w:sz w:val="24"/>
          <w:szCs w:val="24"/>
          <w:rtl/>
          <w:lang w:eastAsia="he-IL"/>
        </w:rPr>
        <w:t xml:space="preserve">מערער יוסיף ויבהיר כי ייתכן שטענותיה של המדינה </w:t>
      </w:r>
      <w:r w:rsidR="00AA4390" w:rsidRPr="00C15021">
        <w:rPr>
          <w:rFonts w:ascii="Times New Roman" w:eastAsia="Times New Roman" w:hAnsi="Times New Roman" w:cs="David" w:hint="cs"/>
          <w:sz w:val="24"/>
          <w:szCs w:val="24"/>
          <w:rtl/>
          <w:lang w:eastAsia="he-IL"/>
        </w:rPr>
        <w:t xml:space="preserve">בנושא </w:t>
      </w:r>
      <w:r w:rsidR="00E24065" w:rsidRPr="00C15021">
        <w:rPr>
          <w:rFonts w:ascii="Times New Roman" w:eastAsia="Times New Roman" w:hAnsi="Times New Roman" w:cs="David" w:hint="cs"/>
          <w:sz w:val="24"/>
          <w:szCs w:val="24"/>
          <w:rtl/>
          <w:lang w:eastAsia="he-IL"/>
        </w:rPr>
        <w:t>ראויות לדיון וייתכן שלאו</w:t>
      </w:r>
      <w:ins w:id="376" w:author="Ofir Tal" w:date="2021-02-21T09:51:00Z">
        <w:r w:rsidR="00E161E7">
          <w:rPr>
            <w:rFonts w:ascii="Times New Roman" w:eastAsia="Times New Roman" w:hAnsi="Times New Roman" w:cs="David" w:hint="cs"/>
            <w:sz w:val="24"/>
            <w:szCs w:val="24"/>
            <w:rtl/>
            <w:lang w:eastAsia="he-IL"/>
          </w:rPr>
          <w:t xml:space="preserve"> -</w:t>
        </w:r>
      </w:ins>
      <w:del w:id="377" w:author="Ofir Tal" w:date="2021-02-21T09:51:00Z">
        <w:r w:rsidR="00E24065" w:rsidRPr="00C15021" w:rsidDel="00E161E7">
          <w:rPr>
            <w:rFonts w:ascii="Times New Roman" w:eastAsia="Times New Roman" w:hAnsi="Times New Roman" w:cs="David" w:hint="cs"/>
            <w:sz w:val="24"/>
            <w:szCs w:val="24"/>
            <w:rtl/>
            <w:lang w:eastAsia="he-IL"/>
          </w:rPr>
          <w:delText>,</w:delText>
        </w:r>
      </w:del>
      <w:r w:rsidR="00E24065" w:rsidRPr="00C15021">
        <w:rPr>
          <w:rFonts w:ascii="Times New Roman" w:eastAsia="Times New Roman" w:hAnsi="Times New Roman" w:cs="David" w:hint="cs"/>
          <w:sz w:val="24"/>
          <w:szCs w:val="24"/>
          <w:rtl/>
          <w:lang w:eastAsia="he-IL"/>
        </w:rPr>
        <w:t xml:space="preserve"> נוכח העמדה שהציגה למערער בזמן אמת וחובות תום הלב וההגינות המנהלית החלות עליה. דבר אחד ברור </w:t>
      </w:r>
      <w:r w:rsidR="00E24065" w:rsidRPr="00C15021">
        <w:rPr>
          <w:rFonts w:ascii="Times New Roman" w:eastAsia="Times New Roman" w:hAnsi="Times New Roman" w:cs="David"/>
          <w:sz w:val="24"/>
          <w:szCs w:val="24"/>
          <w:rtl/>
          <w:lang w:eastAsia="he-IL"/>
        </w:rPr>
        <w:t>–</w:t>
      </w:r>
      <w:r w:rsidR="00E24065" w:rsidRPr="00C15021">
        <w:rPr>
          <w:rFonts w:ascii="Times New Roman" w:eastAsia="Times New Roman" w:hAnsi="Times New Roman" w:cs="David" w:hint="cs"/>
          <w:sz w:val="24"/>
          <w:szCs w:val="24"/>
          <w:rtl/>
          <w:lang w:eastAsia="he-IL"/>
        </w:rPr>
        <w:t xml:space="preserve"> </w:t>
      </w:r>
      <w:r w:rsidR="00E24065" w:rsidRPr="00E161E7">
        <w:rPr>
          <w:rFonts w:ascii="Times New Roman" w:eastAsia="Times New Roman" w:hAnsi="Times New Roman" w:cs="David" w:hint="cs"/>
          <w:b/>
          <w:bCs/>
          <w:sz w:val="24"/>
          <w:szCs w:val="24"/>
          <w:rtl/>
          <w:lang w:eastAsia="he-IL"/>
        </w:rPr>
        <w:t xml:space="preserve">אין מדובר </w:t>
      </w:r>
      <w:del w:id="378" w:author="Ofir Tal" w:date="2021-02-21T09:51:00Z">
        <w:r w:rsidR="00E24065" w:rsidRPr="00E161E7" w:rsidDel="00E161E7">
          <w:rPr>
            <w:rFonts w:ascii="Times New Roman" w:eastAsia="Times New Roman" w:hAnsi="Times New Roman" w:cs="David" w:hint="cs"/>
            <w:b/>
            <w:bCs/>
            <w:sz w:val="24"/>
            <w:szCs w:val="24"/>
            <w:rtl/>
            <w:lang w:eastAsia="he-IL"/>
          </w:rPr>
          <w:delText>בטענות המצדיקות</w:delText>
        </w:r>
      </w:del>
      <w:ins w:id="379" w:author="Ofir Tal" w:date="2021-02-21T09:51:00Z">
        <w:r w:rsidR="00E161E7" w:rsidRPr="00E161E7">
          <w:rPr>
            <w:rFonts w:ascii="Times New Roman" w:eastAsia="Times New Roman" w:hAnsi="Times New Roman" w:cs="David" w:hint="cs"/>
            <w:b/>
            <w:bCs/>
            <w:sz w:val="24"/>
            <w:szCs w:val="24"/>
            <w:rtl/>
            <w:lang w:eastAsia="he-IL"/>
          </w:rPr>
          <w:t xml:space="preserve">במקרה המתאים </w:t>
        </w:r>
      </w:ins>
      <w:del w:id="380" w:author="Ofir Tal" w:date="2021-02-21T09:52:00Z">
        <w:r w:rsidR="00E24065" w:rsidRPr="00E161E7" w:rsidDel="00E161E7">
          <w:rPr>
            <w:rFonts w:ascii="Times New Roman" w:eastAsia="Times New Roman" w:hAnsi="Times New Roman" w:cs="David" w:hint="cs"/>
            <w:b/>
            <w:bCs/>
            <w:sz w:val="24"/>
            <w:szCs w:val="24"/>
            <w:rtl/>
            <w:lang w:eastAsia="he-IL"/>
          </w:rPr>
          <w:delText xml:space="preserve"> </w:delText>
        </w:r>
      </w:del>
      <w:ins w:id="381" w:author="Ofir Tal" w:date="2021-02-21T09:52:00Z">
        <w:r w:rsidR="00E161E7" w:rsidRPr="00E161E7">
          <w:rPr>
            <w:rFonts w:ascii="Times New Roman" w:eastAsia="Times New Roman" w:hAnsi="Times New Roman" w:cs="David" w:hint="cs"/>
            <w:b/>
            <w:bCs/>
            <w:sz w:val="24"/>
            <w:szCs w:val="24"/>
            <w:rtl/>
            <w:lang w:eastAsia="he-IL"/>
          </w:rPr>
          <w:t>ל</w:t>
        </w:r>
      </w:ins>
      <w:r w:rsidR="00E24065" w:rsidRPr="00E161E7">
        <w:rPr>
          <w:rFonts w:ascii="Times New Roman" w:eastAsia="Times New Roman" w:hAnsi="Times New Roman" w:cs="David" w:hint="cs"/>
          <w:b/>
          <w:bCs/>
          <w:sz w:val="24"/>
          <w:szCs w:val="24"/>
          <w:rtl/>
          <w:lang w:eastAsia="he-IL"/>
        </w:rPr>
        <w:t>דחייה על הסף של התביעה, אלא לכל היותר טענות הראויות להתברר במסגרת התביעה בבית הדין קמא</w:t>
      </w:r>
      <w:r w:rsidR="00E24065" w:rsidRPr="00E161E7">
        <w:rPr>
          <w:rFonts w:ascii="Times New Roman" w:eastAsia="Times New Roman" w:hAnsi="Times New Roman" w:cs="David"/>
          <w:sz w:val="24"/>
          <w:szCs w:val="24"/>
          <w:rtl/>
          <w:lang w:eastAsia="he-IL"/>
          <w:rPrChange w:id="382" w:author="Ofir Tal" w:date="2021-02-21T09:54:00Z">
            <w:rPr>
              <w:rFonts w:ascii="Times New Roman" w:eastAsia="Times New Roman" w:hAnsi="Times New Roman" w:cs="David"/>
              <w:b/>
              <w:bCs/>
              <w:sz w:val="24"/>
              <w:szCs w:val="24"/>
              <w:rtl/>
              <w:lang w:eastAsia="he-IL"/>
            </w:rPr>
          </w:rPrChange>
        </w:rPr>
        <w:t>.</w:t>
      </w:r>
      <w:r w:rsidR="00164CB8" w:rsidRPr="00C15021">
        <w:rPr>
          <w:rFonts w:ascii="Times New Roman" w:eastAsia="Times New Roman" w:hAnsi="Times New Roman" w:cs="David" w:hint="cs"/>
          <w:sz w:val="24"/>
          <w:szCs w:val="24"/>
          <w:rtl/>
          <w:lang w:eastAsia="he-IL"/>
        </w:rPr>
        <w:t xml:space="preserve"> </w:t>
      </w:r>
    </w:p>
    <w:p w:rsidR="00C15021" w:rsidRPr="00C15021" w:rsidRDefault="0018391A">
      <w:pPr>
        <w:spacing w:after="240" w:line="360" w:lineRule="auto"/>
        <w:ind w:left="566"/>
        <w:jc w:val="both"/>
        <w:rPr>
          <w:rFonts w:ascii="Times New Roman" w:eastAsia="Times New Roman" w:hAnsi="Times New Roman" w:cs="David"/>
          <w:sz w:val="24"/>
          <w:szCs w:val="24"/>
          <w:highlight w:val="yellow"/>
          <w:lang w:eastAsia="he-IL"/>
        </w:rPr>
        <w:pPrChange w:id="383" w:author="Ofir Tal" w:date="2021-02-21T09:55:00Z">
          <w:pPr>
            <w:numPr>
              <w:numId w:val="1"/>
            </w:numPr>
            <w:tabs>
              <w:tab w:val="left" w:pos="566"/>
              <w:tab w:val="num" w:pos="630"/>
            </w:tabs>
            <w:spacing w:after="240" w:line="360" w:lineRule="auto"/>
            <w:ind w:left="567" w:hanging="539"/>
            <w:jc w:val="both"/>
          </w:pPr>
        </w:pPrChange>
      </w:pPr>
      <w:del w:id="384" w:author="Ofir Tal" w:date="2021-02-21T09:54:00Z">
        <w:r w:rsidRPr="00C15021" w:rsidDel="00E161E7">
          <w:rPr>
            <w:rFonts w:ascii="Times New Roman" w:eastAsia="Times New Roman" w:hAnsi="Times New Roman" w:cs="David" w:hint="eastAsia"/>
            <w:sz w:val="24"/>
            <w:szCs w:val="24"/>
            <w:rtl/>
            <w:lang w:eastAsia="he-IL"/>
          </w:rPr>
          <w:delText>זאת</w:delText>
        </w:r>
        <w:r w:rsidRPr="00C15021" w:rsidDel="00E161E7">
          <w:rPr>
            <w:rFonts w:ascii="Times New Roman" w:eastAsia="Times New Roman" w:hAnsi="Times New Roman" w:cs="David"/>
            <w:sz w:val="24"/>
            <w:szCs w:val="24"/>
            <w:rtl/>
            <w:lang w:eastAsia="he-IL"/>
          </w:rPr>
          <w:delText xml:space="preserve"> המשמעות של הערעור – להחזיר </w:delText>
        </w:r>
        <w:r w:rsidRPr="00C15021" w:rsidDel="00E161E7">
          <w:rPr>
            <w:rFonts w:ascii="Times New Roman" w:eastAsia="Times New Roman" w:hAnsi="Times New Roman" w:cs="David" w:hint="eastAsia"/>
            <w:sz w:val="24"/>
            <w:szCs w:val="24"/>
            <w:rtl/>
            <w:lang w:eastAsia="he-IL"/>
          </w:rPr>
          <w:delText>את</w:delText>
        </w:r>
        <w:r w:rsidRPr="00C15021" w:rsidDel="00E161E7">
          <w:rPr>
            <w:rFonts w:ascii="Times New Roman" w:eastAsia="Times New Roman" w:hAnsi="Times New Roman" w:cs="David"/>
            <w:sz w:val="24"/>
            <w:szCs w:val="24"/>
            <w:rtl/>
            <w:lang w:eastAsia="he-IL"/>
          </w:rPr>
          <w:delText xml:space="preserve"> הדיון </w:delText>
        </w:r>
        <w:r w:rsidRPr="00C15021" w:rsidDel="00E161E7">
          <w:rPr>
            <w:rFonts w:ascii="Times New Roman" w:eastAsia="Times New Roman" w:hAnsi="Times New Roman" w:cs="David" w:hint="eastAsia"/>
            <w:sz w:val="24"/>
            <w:szCs w:val="24"/>
            <w:rtl/>
            <w:lang w:eastAsia="he-IL"/>
          </w:rPr>
          <w:delText>לאיזורי</w:delText>
        </w:r>
        <w:r w:rsidRPr="00C15021" w:rsidDel="00E161E7">
          <w:rPr>
            <w:rFonts w:ascii="Times New Roman" w:eastAsia="Times New Roman" w:hAnsi="Times New Roman" w:cs="David"/>
            <w:sz w:val="24"/>
            <w:szCs w:val="24"/>
            <w:rtl/>
            <w:lang w:eastAsia="he-IL"/>
          </w:rPr>
          <w:delText xml:space="preserve">. </w:delText>
        </w:r>
      </w:del>
      <w:del w:id="385" w:author="Ofir Tal" w:date="2021-02-21T09:52:00Z">
        <w:r w:rsidRPr="00C15021" w:rsidDel="00E161E7">
          <w:rPr>
            <w:rFonts w:ascii="Times New Roman" w:eastAsia="Times New Roman" w:hAnsi="Times New Roman" w:cs="David"/>
            <w:sz w:val="24"/>
            <w:szCs w:val="24"/>
            <w:highlight w:val="yellow"/>
            <w:rtl/>
            <w:lang w:eastAsia="he-IL"/>
          </w:rPr>
          <w:delText xml:space="preserve">בוודאי שיהיה דיון </w:delText>
        </w:r>
        <w:r w:rsidRPr="00C15021" w:rsidDel="00E161E7">
          <w:rPr>
            <w:rFonts w:ascii="Times New Roman" w:eastAsia="Times New Roman" w:hAnsi="Times New Roman" w:cs="David" w:hint="eastAsia"/>
            <w:sz w:val="24"/>
            <w:szCs w:val="24"/>
            <w:highlight w:val="yellow"/>
            <w:rtl/>
            <w:lang w:eastAsia="he-IL"/>
          </w:rPr>
          <w:delText>באיזורי</w:delText>
        </w:r>
        <w:r w:rsidR="00051B78" w:rsidRPr="00C15021" w:rsidDel="00E161E7">
          <w:rPr>
            <w:rFonts w:ascii="Times New Roman" w:eastAsia="Times New Roman" w:hAnsi="Times New Roman" w:cs="David" w:hint="cs"/>
            <w:sz w:val="24"/>
            <w:szCs w:val="24"/>
            <w:highlight w:val="yellow"/>
            <w:rtl/>
            <w:lang w:eastAsia="he-IL"/>
          </w:rPr>
          <w:delText xml:space="preserve"> בנושאים האלה</w:delText>
        </w:r>
        <w:r w:rsidR="002C3985" w:rsidRPr="00C15021" w:rsidDel="00E161E7">
          <w:rPr>
            <w:rFonts w:ascii="Times New Roman" w:eastAsia="Times New Roman" w:hAnsi="Times New Roman" w:cs="David" w:hint="cs"/>
            <w:sz w:val="24"/>
            <w:szCs w:val="24"/>
            <w:highlight w:val="green"/>
            <w:rtl/>
            <w:lang w:eastAsia="he-IL"/>
          </w:rPr>
          <w:delText xml:space="preserve">. </w:delText>
        </w:r>
        <w:r w:rsidR="00C15021" w:rsidRPr="00C15021" w:rsidDel="00E161E7">
          <w:rPr>
            <w:rFonts w:ascii="Times New Roman" w:eastAsia="Times New Roman" w:hAnsi="Times New Roman" w:cs="David" w:hint="cs"/>
            <w:sz w:val="24"/>
            <w:szCs w:val="24"/>
            <w:highlight w:val="green"/>
            <w:rtl/>
            <w:lang w:eastAsia="he-IL"/>
          </w:rPr>
          <w:delText xml:space="preserve"> </w:delText>
        </w:r>
        <w:r w:rsidR="009D131D" w:rsidDel="00E161E7">
          <w:rPr>
            <w:rFonts w:ascii="Times New Roman" w:eastAsia="Times New Roman" w:hAnsi="Times New Roman" w:cs="David" w:hint="cs"/>
            <w:sz w:val="24"/>
            <w:szCs w:val="24"/>
            <w:rtl/>
            <w:lang w:eastAsia="he-IL"/>
          </w:rPr>
          <w:delText xml:space="preserve">. </w:delText>
        </w:r>
        <w:r w:rsidR="009D131D" w:rsidRPr="00497442" w:rsidDel="00E161E7">
          <w:rPr>
            <w:rFonts w:ascii="Times New Roman" w:eastAsia="Times New Roman" w:hAnsi="Times New Roman" w:cs="David" w:hint="cs"/>
            <w:sz w:val="24"/>
            <w:szCs w:val="24"/>
            <w:rtl/>
            <w:lang w:eastAsia="he-IL"/>
          </w:rPr>
          <w:delText xml:space="preserve"> </w:delText>
        </w:r>
        <w:r w:rsidR="009D131D" w:rsidDel="00E161E7">
          <w:rPr>
            <w:rFonts w:ascii="Times New Roman" w:eastAsia="Times New Roman" w:hAnsi="Times New Roman" w:cs="David" w:hint="cs"/>
            <w:sz w:val="24"/>
            <w:szCs w:val="24"/>
            <w:highlight w:val="green"/>
            <w:rtl/>
            <w:lang w:eastAsia="he-IL"/>
          </w:rPr>
          <w:delText xml:space="preserve">אתה הקובע אבל אני הקטן </w:delText>
        </w:r>
        <w:r w:rsidR="009D131D" w:rsidRPr="005C70C2" w:rsidDel="00E161E7">
          <w:rPr>
            <w:rFonts w:ascii="Times New Roman" w:eastAsia="Times New Roman" w:hAnsi="Times New Roman" w:cs="David" w:hint="cs"/>
            <w:sz w:val="24"/>
            <w:szCs w:val="24"/>
            <w:highlight w:val="green"/>
            <w:rtl/>
            <w:lang w:eastAsia="he-IL"/>
          </w:rPr>
          <w:delText>לא יורד לסוף דעתך:</w:delText>
        </w:r>
        <w:r w:rsidR="006D3AC6" w:rsidDel="00E161E7">
          <w:rPr>
            <w:rFonts w:ascii="Times New Roman" w:eastAsia="Times New Roman" w:hAnsi="Times New Roman" w:cs="David" w:hint="cs"/>
            <w:sz w:val="24"/>
            <w:szCs w:val="24"/>
            <w:highlight w:val="green"/>
            <w:rtl/>
            <w:lang w:eastAsia="he-IL"/>
          </w:rPr>
          <w:delText xml:space="preserve">, </w:delText>
        </w:r>
        <w:r w:rsidR="009D131D" w:rsidRPr="005C70C2" w:rsidDel="00E161E7">
          <w:rPr>
            <w:rFonts w:ascii="Times New Roman" w:eastAsia="Times New Roman" w:hAnsi="Times New Roman" w:cs="David" w:hint="cs"/>
            <w:sz w:val="24"/>
            <w:szCs w:val="24"/>
            <w:highlight w:val="green"/>
            <w:rtl/>
            <w:lang w:eastAsia="he-IL"/>
          </w:rPr>
          <w:delText xml:space="preserve">הארצי יקבע בפס"ד שלא הממונה קבעה את הגימלא אלא  הנש"מ -ולכן ההתישנות אינה לפי 43 אלא אחרי 7 שנים </w:delText>
        </w:r>
        <w:r w:rsidR="006D3AC6" w:rsidDel="00E161E7">
          <w:rPr>
            <w:rFonts w:ascii="Times New Roman" w:eastAsia="Times New Roman" w:hAnsi="Times New Roman" w:cs="David" w:hint="cs"/>
            <w:sz w:val="24"/>
            <w:szCs w:val="24"/>
            <w:highlight w:val="green"/>
            <w:rtl/>
            <w:lang w:eastAsia="he-IL"/>
          </w:rPr>
          <w:delText>(מ-12.2012),</w:delText>
        </w:r>
        <w:r w:rsidR="006D3AC6" w:rsidRPr="005C70C2" w:rsidDel="00E161E7">
          <w:rPr>
            <w:rFonts w:ascii="Times New Roman" w:eastAsia="Times New Roman" w:hAnsi="Times New Roman" w:cs="David" w:hint="cs"/>
            <w:sz w:val="24"/>
            <w:szCs w:val="24"/>
            <w:highlight w:val="green"/>
            <w:rtl/>
            <w:lang w:eastAsia="he-IL"/>
          </w:rPr>
          <w:delText xml:space="preserve"> </w:delText>
        </w:r>
        <w:r w:rsidR="006D3AC6" w:rsidDel="00E161E7">
          <w:rPr>
            <w:rFonts w:ascii="Times New Roman" w:eastAsia="Times New Roman" w:hAnsi="Times New Roman" w:cs="David" w:hint="cs"/>
            <w:sz w:val="24"/>
            <w:szCs w:val="24"/>
            <w:highlight w:val="green"/>
            <w:rtl/>
            <w:lang w:eastAsia="he-IL"/>
          </w:rPr>
          <w:delText>כהצדקה להחזרת הנושא לדיון באיזורי,</w:delText>
        </w:r>
        <w:r w:rsidR="009D131D" w:rsidDel="00E161E7">
          <w:rPr>
            <w:rFonts w:ascii="Times New Roman" w:eastAsia="Times New Roman" w:hAnsi="Times New Roman" w:cs="David" w:hint="cs"/>
            <w:sz w:val="24"/>
            <w:szCs w:val="24"/>
            <w:highlight w:val="green"/>
            <w:rtl/>
            <w:lang w:eastAsia="he-IL"/>
          </w:rPr>
          <w:delText xml:space="preserve"> -(וגם אם </w:delText>
        </w:r>
        <w:r w:rsidR="006D3AC6" w:rsidDel="00E161E7">
          <w:rPr>
            <w:rFonts w:ascii="Times New Roman" w:eastAsia="Times New Roman" w:hAnsi="Times New Roman" w:cs="David" w:hint="cs"/>
            <w:sz w:val="24"/>
            <w:szCs w:val="24"/>
            <w:highlight w:val="green"/>
            <w:rtl/>
            <w:lang w:eastAsia="he-IL"/>
          </w:rPr>
          <w:delText>מסיבה אחרת)</w:delText>
        </w:r>
        <w:r w:rsidR="009D131D" w:rsidDel="00E161E7">
          <w:rPr>
            <w:rFonts w:ascii="Times New Roman" w:eastAsia="Times New Roman" w:hAnsi="Times New Roman" w:cs="David" w:hint="cs"/>
            <w:sz w:val="24"/>
            <w:szCs w:val="24"/>
            <w:highlight w:val="green"/>
            <w:rtl/>
            <w:lang w:eastAsia="he-IL"/>
          </w:rPr>
          <w:delText xml:space="preserve"> למה אנחנו צריכים להעלות בשלב זה את הרעיון/ההצעה </w:delText>
        </w:r>
        <w:r w:rsidR="006D3AC6" w:rsidDel="00E161E7">
          <w:rPr>
            <w:rFonts w:ascii="Times New Roman" w:eastAsia="Times New Roman" w:hAnsi="Times New Roman" w:cs="David" w:hint="cs"/>
            <w:sz w:val="24"/>
            <w:szCs w:val="24"/>
            <w:highlight w:val="green"/>
            <w:rtl/>
            <w:lang w:eastAsia="he-IL"/>
          </w:rPr>
          <w:delText>ל</w:delText>
        </w:r>
        <w:r w:rsidR="009D131D" w:rsidDel="00E161E7">
          <w:rPr>
            <w:rFonts w:ascii="Times New Roman" w:eastAsia="Times New Roman" w:hAnsi="Times New Roman" w:cs="David" w:hint="cs"/>
            <w:sz w:val="24"/>
            <w:szCs w:val="24"/>
            <w:highlight w:val="green"/>
            <w:rtl/>
            <w:lang w:eastAsia="he-IL"/>
          </w:rPr>
          <w:delText>פת</w:delText>
        </w:r>
        <w:r w:rsidR="006D3AC6" w:rsidDel="00E161E7">
          <w:rPr>
            <w:rFonts w:ascii="Times New Roman" w:eastAsia="Times New Roman" w:hAnsi="Times New Roman" w:cs="David" w:hint="cs"/>
            <w:sz w:val="24"/>
            <w:szCs w:val="24"/>
            <w:highlight w:val="green"/>
            <w:rtl/>
            <w:lang w:eastAsia="he-IL"/>
          </w:rPr>
          <w:delText>ו</w:delText>
        </w:r>
        <w:r w:rsidR="009D131D" w:rsidDel="00E161E7">
          <w:rPr>
            <w:rFonts w:ascii="Times New Roman" w:eastAsia="Times New Roman" w:hAnsi="Times New Roman" w:cs="David" w:hint="cs"/>
            <w:sz w:val="24"/>
            <w:szCs w:val="24"/>
            <w:highlight w:val="green"/>
            <w:rtl/>
            <w:lang w:eastAsia="he-IL"/>
          </w:rPr>
          <w:delText xml:space="preserve">ח </w:delText>
        </w:r>
        <w:r w:rsidR="009D131D" w:rsidRPr="005C70C2" w:rsidDel="00E161E7">
          <w:rPr>
            <w:rFonts w:ascii="Times New Roman" w:eastAsia="Times New Roman" w:hAnsi="Times New Roman" w:cs="David" w:hint="cs"/>
            <w:sz w:val="24"/>
            <w:szCs w:val="24"/>
            <w:highlight w:val="green"/>
            <w:rtl/>
            <w:lang w:eastAsia="he-IL"/>
          </w:rPr>
          <w:delText>דיון באיזורי אם החלטת הגימלאות היתה של הממונה או של הנש"מ?</w:delText>
        </w:r>
      </w:del>
      <w:ins w:id="386" w:author="Ofir Tal" w:date="2021-02-21T09:52:00Z">
        <w:r w:rsidR="00E161E7">
          <w:rPr>
            <w:rFonts w:ascii="Times New Roman" w:eastAsia="Times New Roman" w:hAnsi="Times New Roman" w:cs="David" w:hint="cs"/>
            <w:sz w:val="24"/>
            <w:szCs w:val="24"/>
            <w:highlight w:val="green"/>
            <w:rtl/>
            <w:lang w:eastAsia="he-IL"/>
          </w:rPr>
          <w:t xml:space="preserve"> </w:t>
        </w:r>
        <w:r w:rsidR="00E161E7" w:rsidRPr="00E161E7">
          <w:rPr>
            <w:rFonts w:ascii="Times New Roman" w:eastAsia="Times New Roman" w:hAnsi="Times New Roman" w:cs="David" w:hint="eastAsia"/>
            <w:sz w:val="24"/>
            <w:szCs w:val="24"/>
            <w:highlight w:val="cyan"/>
            <w:rtl/>
            <w:lang w:eastAsia="he-IL"/>
            <w:rPrChange w:id="387" w:author="Ofir Tal" w:date="2021-02-21T09:52:00Z">
              <w:rPr>
                <w:rFonts w:ascii="Times New Roman" w:eastAsia="Times New Roman" w:hAnsi="Times New Roman" w:cs="David" w:hint="eastAsia"/>
                <w:sz w:val="24"/>
                <w:szCs w:val="24"/>
                <w:highlight w:val="green"/>
                <w:rtl/>
                <w:lang w:eastAsia="he-IL"/>
              </w:rPr>
            </w:rPrChange>
          </w:rPr>
          <w:t>בית</w:t>
        </w:r>
        <w:r w:rsidR="00E161E7" w:rsidRPr="00E161E7">
          <w:rPr>
            <w:rFonts w:ascii="Times New Roman" w:eastAsia="Times New Roman" w:hAnsi="Times New Roman" w:cs="David"/>
            <w:sz w:val="24"/>
            <w:szCs w:val="24"/>
            <w:highlight w:val="cyan"/>
            <w:rtl/>
            <w:lang w:eastAsia="he-IL"/>
            <w:rPrChange w:id="388"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89" w:author="Ofir Tal" w:date="2021-02-21T09:52:00Z">
              <w:rPr>
                <w:rFonts w:ascii="Times New Roman" w:eastAsia="Times New Roman" w:hAnsi="Times New Roman" w:cs="David" w:hint="eastAsia"/>
                <w:sz w:val="24"/>
                <w:szCs w:val="24"/>
                <w:highlight w:val="green"/>
                <w:rtl/>
                <w:lang w:eastAsia="he-IL"/>
              </w:rPr>
            </w:rPrChange>
          </w:rPr>
          <w:t>הדין</w:t>
        </w:r>
        <w:r w:rsidR="00E161E7" w:rsidRPr="00E161E7">
          <w:rPr>
            <w:rFonts w:ascii="Times New Roman" w:eastAsia="Times New Roman" w:hAnsi="Times New Roman" w:cs="David"/>
            <w:sz w:val="24"/>
            <w:szCs w:val="24"/>
            <w:highlight w:val="cyan"/>
            <w:rtl/>
            <w:lang w:eastAsia="he-IL"/>
            <w:rPrChange w:id="390"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1" w:author="Ofir Tal" w:date="2021-02-21T09:52:00Z">
              <w:rPr>
                <w:rFonts w:ascii="Times New Roman" w:eastAsia="Times New Roman" w:hAnsi="Times New Roman" w:cs="David" w:hint="eastAsia"/>
                <w:sz w:val="24"/>
                <w:szCs w:val="24"/>
                <w:highlight w:val="green"/>
                <w:rtl/>
                <w:lang w:eastAsia="he-IL"/>
              </w:rPr>
            </w:rPrChange>
          </w:rPr>
          <w:t>הארצי</w:t>
        </w:r>
        <w:r w:rsidR="00E161E7" w:rsidRPr="00E161E7">
          <w:rPr>
            <w:rFonts w:ascii="Times New Roman" w:eastAsia="Times New Roman" w:hAnsi="Times New Roman" w:cs="David"/>
            <w:sz w:val="24"/>
            <w:szCs w:val="24"/>
            <w:highlight w:val="cyan"/>
            <w:rtl/>
            <w:lang w:eastAsia="he-IL"/>
            <w:rPrChange w:id="392"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3" w:author="Ofir Tal" w:date="2021-02-21T09:52:00Z">
              <w:rPr>
                <w:rFonts w:ascii="Times New Roman" w:eastAsia="Times New Roman" w:hAnsi="Times New Roman" w:cs="David" w:hint="eastAsia"/>
                <w:sz w:val="24"/>
                <w:szCs w:val="24"/>
                <w:highlight w:val="green"/>
                <w:rtl/>
                <w:lang w:eastAsia="he-IL"/>
              </w:rPr>
            </w:rPrChange>
          </w:rPr>
          <w:t>יכול</w:t>
        </w:r>
        <w:r w:rsidR="00E161E7" w:rsidRPr="00E161E7">
          <w:rPr>
            <w:rFonts w:ascii="Times New Roman" w:eastAsia="Times New Roman" w:hAnsi="Times New Roman" w:cs="David"/>
            <w:sz w:val="24"/>
            <w:szCs w:val="24"/>
            <w:highlight w:val="cyan"/>
            <w:rtl/>
            <w:lang w:eastAsia="he-IL"/>
            <w:rPrChange w:id="394"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5" w:author="Ofir Tal" w:date="2021-02-21T09:52:00Z">
              <w:rPr>
                <w:rFonts w:ascii="Times New Roman" w:eastAsia="Times New Roman" w:hAnsi="Times New Roman" w:cs="David" w:hint="eastAsia"/>
                <w:sz w:val="24"/>
                <w:szCs w:val="24"/>
                <w:highlight w:val="green"/>
                <w:rtl/>
                <w:lang w:eastAsia="he-IL"/>
              </w:rPr>
            </w:rPrChange>
          </w:rPr>
          <w:t>לקבוע</w:t>
        </w:r>
        <w:r w:rsidR="00E161E7" w:rsidRPr="00E161E7">
          <w:rPr>
            <w:rFonts w:ascii="Times New Roman" w:eastAsia="Times New Roman" w:hAnsi="Times New Roman" w:cs="David"/>
            <w:sz w:val="24"/>
            <w:szCs w:val="24"/>
            <w:highlight w:val="cyan"/>
            <w:rtl/>
            <w:lang w:eastAsia="he-IL"/>
            <w:rPrChange w:id="396"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7" w:author="Ofir Tal" w:date="2021-02-21T09:52:00Z">
              <w:rPr>
                <w:rFonts w:ascii="Times New Roman" w:eastAsia="Times New Roman" w:hAnsi="Times New Roman" w:cs="David" w:hint="eastAsia"/>
                <w:sz w:val="24"/>
                <w:szCs w:val="24"/>
                <w:highlight w:val="green"/>
                <w:rtl/>
                <w:lang w:eastAsia="he-IL"/>
              </w:rPr>
            </w:rPrChange>
          </w:rPr>
          <w:t>שלא</w:t>
        </w:r>
        <w:r w:rsidR="00E161E7" w:rsidRPr="00E161E7">
          <w:rPr>
            <w:rFonts w:ascii="Times New Roman" w:eastAsia="Times New Roman" w:hAnsi="Times New Roman" w:cs="David"/>
            <w:sz w:val="24"/>
            <w:szCs w:val="24"/>
            <w:highlight w:val="cyan"/>
            <w:rtl/>
            <w:lang w:eastAsia="he-IL"/>
            <w:rPrChange w:id="398"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9" w:author="Ofir Tal" w:date="2021-02-21T09:52:00Z">
              <w:rPr>
                <w:rFonts w:ascii="Times New Roman" w:eastAsia="Times New Roman" w:hAnsi="Times New Roman" w:cs="David" w:hint="eastAsia"/>
                <w:sz w:val="24"/>
                <w:szCs w:val="24"/>
                <w:highlight w:val="green"/>
                <w:rtl/>
                <w:lang w:eastAsia="he-IL"/>
              </w:rPr>
            </w:rPrChange>
          </w:rPr>
          <w:t>היה</w:t>
        </w:r>
        <w:r w:rsidR="00E161E7" w:rsidRPr="00E161E7">
          <w:rPr>
            <w:rFonts w:ascii="Times New Roman" w:eastAsia="Times New Roman" w:hAnsi="Times New Roman" w:cs="David"/>
            <w:sz w:val="24"/>
            <w:szCs w:val="24"/>
            <w:highlight w:val="cyan"/>
            <w:rtl/>
            <w:lang w:eastAsia="he-IL"/>
            <w:rPrChange w:id="400"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1" w:author="Ofir Tal" w:date="2021-02-21T09:52:00Z">
              <w:rPr>
                <w:rFonts w:ascii="Times New Roman" w:eastAsia="Times New Roman" w:hAnsi="Times New Roman" w:cs="David" w:hint="eastAsia"/>
                <w:sz w:val="24"/>
                <w:szCs w:val="24"/>
                <w:highlight w:val="green"/>
                <w:rtl/>
                <w:lang w:eastAsia="he-IL"/>
              </w:rPr>
            </w:rPrChange>
          </w:rPr>
          <w:t>מקום</w:t>
        </w:r>
        <w:r w:rsidR="00E161E7" w:rsidRPr="00E161E7">
          <w:rPr>
            <w:rFonts w:ascii="Times New Roman" w:eastAsia="Times New Roman" w:hAnsi="Times New Roman" w:cs="David"/>
            <w:sz w:val="24"/>
            <w:szCs w:val="24"/>
            <w:highlight w:val="cyan"/>
            <w:rtl/>
            <w:lang w:eastAsia="he-IL"/>
            <w:rPrChange w:id="402"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3" w:author="Ofir Tal" w:date="2021-02-21T09:52:00Z">
              <w:rPr>
                <w:rFonts w:ascii="Times New Roman" w:eastAsia="Times New Roman" w:hAnsi="Times New Roman" w:cs="David" w:hint="eastAsia"/>
                <w:sz w:val="24"/>
                <w:szCs w:val="24"/>
                <w:highlight w:val="green"/>
                <w:rtl/>
                <w:lang w:eastAsia="he-IL"/>
              </w:rPr>
            </w:rPrChange>
          </w:rPr>
          <w:t>לסילוק</w:t>
        </w:r>
        <w:r w:rsidR="00E161E7" w:rsidRPr="00E161E7">
          <w:rPr>
            <w:rFonts w:ascii="Times New Roman" w:eastAsia="Times New Roman" w:hAnsi="Times New Roman" w:cs="David"/>
            <w:sz w:val="24"/>
            <w:szCs w:val="24"/>
            <w:highlight w:val="cyan"/>
            <w:rtl/>
            <w:lang w:eastAsia="he-IL"/>
            <w:rPrChange w:id="404"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5" w:author="Ofir Tal" w:date="2021-02-21T09:52:00Z">
              <w:rPr>
                <w:rFonts w:ascii="Times New Roman" w:eastAsia="Times New Roman" w:hAnsi="Times New Roman" w:cs="David" w:hint="eastAsia"/>
                <w:sz w:val="24"/>
                <w:szCs w:val="24"/>
                <w:highlight w:val="green"/>
                <w:rtl/>
                <w:lang w:eastAsia="he-IL"/>
              </w:rPr>
            </w:rPrChange>
          </w:rPr>
          <w:t>על</w:t>
        </w:r>
        <w:r w:rsidR="00E161E7" w:rsidRPr="00E161E7">
          <w:rPr>
            <w:rFonts w:ascii="Times New Roman" w:eastAsia="Times New Roman" w:hAnsi="Times New Roman" w:cs="David"/>
            <w:sz w:val="24"/>
            <w:szCs w:val="24"/>
            <w:highlight w:val="cyan"/>
            <w:rtl/>
            <w:lang w:eastAsia="he-IL"/>
            <w:rPrChange w:id="406"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7" w:author="Ofir Tal" w:date="2021-02-21T09:52:00Z">
              <w:rPr>
                <w:rFonts w:ascii="Times New Roman" w:eastAsia="Times New Roman" w:hAnsi="Times New Roman" w:cs="David" w:hint="eastAsia"/>
                <w:sz w:val="24"/>
                <w:szCs w:val="24"/>
                <w:highlight w:val="green"/>
                <w:rtl/>
                <w:lang w:eastAsia="he-IL"/>
              </w:rPr>
            </w:rPrChange>
          </w:rPr>
          <w:t>הסף</w:t>
        </w:r>
        <w:r w:rsidR="00E161E7">
          <w:rPr>
            <w:rFonts w:ascii="Times New Roman" w:eastAsia="Times New Roman" w:hAnsi="Times New Roman" w:cs="David" w:hint="cs"/>
            <w:sz w:val="24"/>
            <w:szCs w:val="24"/>
            <w:highlight w:val="cyan"/>
            <w:rtl/>
            <w:lang w:eastAsia="he-IL"/>
          </w:rPr>
          <w:t xml:space="preserve">. לא היה דיון </w:t>
        </w:r>
        <w:proofErr w:type="spellStart"/>
        <w:r w:rsidR="00E161E7">
          <w:rPr>
            <w:rFonts w:ascii="Times New Roman" w:eastAsia="Times New Roman" w:hAnsi="Times New Roman" w:cs="David" w:hint="cs"/>
            <w:sz w:val="24"/>
            <w:szCs w:val="24"/>
            <w:highlight w:val="cyan"/>
            <w:rtl/>
            <w:lang w:eastAsia="he-IL"/>
          </w:rPr>
          <w:t>באיזורי</w:t>
        </w:r>
        <w:proofErr w:type="spellEnd"/>
        <w:r w:rsidR="00E161E7">
          <w:rPr>
            <w:rFonts w:ascii="Times New Roman" w:eastAsia="Times New Roman" w:hAnsi="Times New Roman" w:cs="David" w:hint="cs"/>
            <w:sz w:val="24"/>
            <w:szCs w:val="24"/>
            <w:highlight w:val="cyan"/>
            <w:rtl/>
            <w:lang w:eastAsia="he-IL"/>
          </w:rPr>
          <w:t xml:space="preserve">, ויש כאן טענות עובדתיות שצריכות להתברר, ולכן </w:t>
        </w:r>
      </w:ins>
      <w:ins w:id="408" w:author="Ofir Tal" w:date="2021-02-21T09:53:00Z">
        <w:r w:rsidR="00E161E7">
          <w:rPr>
            <w:rFonts w:ascii="Times New Roman" w:eastAsia="Times New Roman" w:hAnsi="Times New Roman" w:cs="David" w:hint="cs"/>
            <w:sz w:val="24"/>
            <w:szCs w:val="24"/>
            <w:highlight w:val="cyan"/>
            <w:rtl/>
            <w:lang w:eastAsia="he-IL"/>
          </w:rPr>
          <w:t xml:space="preserve">הערעור יביא לכל היותר לכך שפסק הדין של </w:t>
        </w:r>
        <w:proofErr w:type="spellStart"/>
        <w:r w:rsidR="00E161E7">
          <w:rPr>
            <w:rFonts w:ascii="Times New Roman" w:eastAsia="Times New Roman" w:hAnsi="Times New Roman" w:cs="David" w:hint="cs"/>
            <w:sz w:val="24"/>
            <w:szCs w:val="24"/>
            <w:highlight w:val="cyan"/>
            <w:rtl/>
            <w:lang w:eastAsia="he-IL"/>
          </w:rPr>
          <w:t>האיזורי</w:t>
        </w:r>
        <w:proofErr w:type="spellEnd"/>
        <w:r w:rsidR="00E161E7">
          <w:rPr>
            <w:rFonts w:ascii="Times New Roman" w:eastAsia="Times New Roman" w:hAnsi="Times New Roman" w:cs="David" w:hint="cs"/>
            <w:sz w:val="24"/>
            <w:szCs w:val="24"/>
            <w:highlight w:val="cyan"/>
            <w:rtl/>
            <w:lang w:eastAsia="he-IL"/>
          </w:rPr>
          <w:t xml:space="preserve"> יתבטל ויתקיים דיון לגופן של הטענות</w:t>
        </w:r>
      </w:ins>
      <w:ins w:id="409" w:author="Ofir Tal" w:date="2021-02-21T09:52:00Z">
        <w:r w:rsidR="00E161E7" w:rsidRPr="00E161E7">
          <w:rPr>
            <w:rFonts w:ascii="Times New Roman" w:eastAsia="Times New Roman" w:hAnsi="Times New Roman" w:cs="David"/>
            <w:sz w:val="24"/>
            <w:szCs w:val="24"/>
            <w:highlight w:val="cyan"/>
            <w:rtl/>
            <w:lang w:eastAsia="he-IL"/>
            <w:rPrChange w:id="410" w:author="Ofir Tal" w:date="2021-02-21T09:52:00Z">
              <w:rPr>
                <w:rFonts w:ascii="Times New Roman" w:eastAsia="Times New Roman" w:hAnsi="Times New Roman" w:cs="David"/>
                <w:sz w:val="24"/>
                <w:szCs w:val="24"/>
                <w:highlight w:val="green"/>
                <w:rtl/>
                <w:lang w:eastAsia="he-IL"/>
              </w:rPr>
            </w:rPrChange>
          </w:rPr>
          <w:t xml:space="preserve">. </w:t>
        </w:r>
      </w:ins>
    </w:p>
    <w:p w:rsidR="00105717" w:rsidRDefault="00E161E7">
      <w:pPr>
        <w:tabs>
          <w:tab w:val="left" w:pos="1214"/>
        </w:tabs>
        <w:spacing w:after="200" w:line="360" w:lineRule="auto"/>
        <w:ind w:left="566" w:hanging="540"/>
        <w:jc w:val="both"/>
        <w:rPr>
          <w:rFonts w:ascii="Times New Roman" w:eastAsia="Times New Roman" w:hAnsi="Times New Roman" w:cs="David"/>
          <w:sz w:val="24"/>
          <w:szCs w:val="24"/>
          <w:highlight w:val="green"/>
          <w:rtl/>
          <w:lang w:eastAsia="he-IL"/>
        </w:rPr>
        <w:pPrChange w:id="411" w:author="Ofir Tal" w:date="2021-02-21T09:55:00Z">
          <w:pPr>
            <w:tabs>
              <w:tab w:val="left" w:pos="1214"/>
            </w:tabs>
            <w:spacing w:after="200" w:line="360" w:lineRule="auto"/>
            <w:ind w:left="1214"/>
            <w:jc w:val="both"/>
          </w:pPr>
        </w:pPrChange>
      </w:pPr>
      <w:ins w:id="412" w:author="Ofir Tal" w:date="2021-02-21T09:55:00Z">
        <w:r>
          <w:rPr>
            <w:rFonts w:ascii="Calibri" w:eastAsia="Calibri" w:hAnsi="Calibri" w:cs="David"/>
            <w:sz w:val="24"/>
            <w:szCs w:val="24"/>
            <w:rtl/>
          </w:rPr>
          <w:tab/>
        </w:r>
      </w:ins>
      <w:r w:rsidR="00E24065" w:rsidRPr="00EA4BE9">
        <w:rPr>
          <w:rFonts w:ascii="Calibri" w:eastAsia="Calibri" w:hAnsi="Calibri" w:cs="David" w:hint="cs"/>
          <w:sz w:val="24"/>
          <w:szCs w:val="24"/>
          <w:rtl/>
        </w:rPr>
        <w:t xml:space="preserve">נדגיש כי </w:t>
      </w:r>
      <w:r w:rsidR="00E24065" w:rsidRPr="00EA4BE9">
        <w:rPr>
          <w:rFonts w:ascii="Calibri" w:eastAsia="Calibri" w:hAnsi="Calibri" w:cs="David" w:hint="cs"/>
          <w:b/>
          <w:bCs/>
          <w:sz w:val="24"/>
          <w:szCs w:val="24"/>
          <w:rtl/>
        </w:rPr>
        <w:t xml:space="preserve">המדינה </w:t>
      </w:r>
      <w:r w:rsidR="00E24065" w:rsidRPr="00EA4BE9">
        <w:rPr>
          <w:rFonts w:ascii="Calibri" w:eastAsia="Calibri" w:hAnsi="Calibri" w:cs="David" w:hint="cs"/>
          <w:b/>
          <w:bCs/>
          <w:sz w:val="24"/>
          <w:szCs w:val="24"/>
          <w:u w:val="single"/>
          <w:rtl/>
        </w:rPr>
        <w:t>לא</w:t>
      </w:r>
      <w:r w:rsidR="00E24065" w:rsidRPr="00EA4BE9">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00E24065" w:rsidRPr="00EA4BE9">
        <w:rPr>
          <w:rFonts w:ascii="Calibri" w:eastAsia="Calibri" w:hAnsi="Calibri" w:cs="David" w:hint="cs"/>
          <w:b/>
          <w:bCs/>
          <w:sz w:val="24"/>
          <w:szCs w:val="24"/>
          <w:rtl/>
        </w:rPr>
        <w:t>הגימלאות</w:t>
      </w:r>
      <w:proofErr w:type="spellEnd"/>
      <w:r w:rsidR="00E24065" w:rsidRPr="00EA4BE9">
        <w:rPr>
          <w:rFonts w:ascii="Calibri" w:eastAsia="Calibri" w:hAnsi="Calibri" w:cs="David" w:hint="cs"/>
          <w:b/>
          <w:bCs/>
          <w:sz w:val="24"/>
          <w:szCs w:val="24"/>
          <w:rtl/>
        </w:rPr>
        <w:t xml:space="preserve"> לנציבות שירות המדינה ולמשרד המעסיק את העובד</w:t>
      </w:r>
      <w:r w:rsidR="00E24065" w:rsidRPr="00EA4BE9">
        <w:rPr>
          <w:rFonts w:ascii="Calibri" w:eastAsia="Calibri" w:hAnsi="Calibri" w:cs="David" w:hint="cs"/>
          <w:sz w:val="24"/>
          <w:szCs w:val="24"/>
          <w:rtl/>
        </w:rPr>
        <w:t>, ועל כן טענותיה בעניין זה אינן ברורות ו</w:t>
      </w:r>
      <w:ins w:id="413" w:author="Ofir Tal" w:date="2021-02-21T09:55:00Z">
        <w:r>
          <w:rPr>
            <w:rFonts w:ascii="Calibri" w:eastAsia="Calibri" w:hAnsi="Calibri" w:cs="David" w:hint="cs"/>
            <w:sz w:val="24"/>
            <w:szCs w:val="24"/>
            <w:rtl/>
          </w:rPr>
          <w:t xml:space="preserve">ממילא </w:t>
        </w:r>
      </w:ins>
      <w:r w:rsidR="00E24065" w:rsidRPr="00EA4BE9">
        <w:rPr>
          <w:rFonts w:ascii="Calibri" w:eastAsia="Calibri" w:hAnsi="Calibri" w:cs="David" w:hint="cs"/>
          <w:sz w:val="24"/>
          <w:szCs w:val="24"/>
          <w:rtl/>
        </w:rPr>
        <w:t>אינן יושבות על קרקע מוצקה.</w:t>
      </w:r>
      <w:r w:rsidR="00AA4390" w:rsidRPr="00EA4BE9">
        <w:rPr>
          <w:rFonts w:ascii="Calibri" w:eastAsia="Calibri" w:hAnsi="Calibri" w:cs="David" w:hint="cs"/>
          <w:sz w:val="24"/>
          <w:szCs w:val="24"/>
          <w:rtl/>
        </w:rPr>
        <w:t xml:space="preserve"> </w:t>
      </w:r>
      <w:r w:rsidR="00AA4390" w:rsidRPr="00EA4BE9">
        <w:rPr>
          <w:rFonts w:ascii="Calibri" w:eastAsia="Calibri" w:hAnsi="Calibri" w:cs="David" w:hint="cs"/>
          <w:b/>
          <w:bCs/>
          <w:sz w:val="24"/>
          <w:szCs w:val="24"/>
          <w:rtl/>
        </w:rPr>
        <w:t>בפועל</w:t>
      </w:r>
      <w:ins w:id="414" w:author="Ofir Tal" w:date="2021-02-21T09:55:00Z">
        <w:r>
          <w:rPr>
            <w:rFonts w:ascii="Calibri" w:eastAsia="Calibri" w:hAnsi="Calibri" w:cs="David" w:hint="cs"/>
            <w:b/>
            <w:bCs/>
            <w:sz w:val="24"/>
            <w:szCs w:val="24"/>
            <w:rtl/>
          </w:rPr>
          <w:t xml:space="preserve"> </w:t>
        </w:r>
      </w:ins>
      <w:del w:id="415" w:author="Ofir Tal" w:date="2021-02-21T09:55:00Z">
        <w:r w:rsidR="00AA4390" w:rsidRPr="00EA4BE9" w:rsidDel="00E161E7">
          <w:rPr>
            <w:rFonts w:ascii="Calibri" w:eastAsia="Calibri" w:hAnsi="Calibri" w:cs="David" w:hint="cs"/>
            <w:b/>
            <w:bCs/>
            <w:sz w:val="24"/>
            <w:szCs w:val="24"/>
            <w:rtl/>
          </w:rPr>
          <w:delText xml:space="preserve">, וזאת צריכה להיות ההכרעה בעניין זה </w:delText>
        </w:r>
      </w:del>
      <w:r w:rsidR="00AA4390" w:rsidRPr="00EA4BE9">
        <w:rPr>
          <w:rFonts w:ascii="Calibri" w:eastAsia="Calibri" w:hAnsi="Calibri" w:cs="David"/>
          <w:b/>
          <w:bCs/>
          <w:sz w:val="24"/>
          <w:szCs w:val="24"/>
          <w:rtl/>
        </w:rPr>
        <w:t>–</w:t>
      </w:r>
      <w:r w:rsidR="00AA4390" w:rsidRPr="00EA4BE9">
        <w:rPr>
          <w:rFonts w:ascii="Calibri" w:eastAsia="Calibri" w:hAnsi="Calibri" w:cs="David" w:hint="cs"/>
          <w:b/>
          <w:bCs/>
          <w:sz w:val="24"/>
          <w:szCs w:val="24"/>
          <w:rtl/>
        </w:rPr>
        <w:t xml:space="preserve"> מי שהכריע </w:t>
      </w:r>
      <w:r w:rsidR="00AA4390" w:rsidRPr="00EA4BE9">
        <w:rPr>
          <w:rFonts w:ascii="Calibri" w:eastAsia="Calibri" w:hAnsi="Calibri" w:cs="David" w:hint="cs"/>
          <w:b/>
          <w:bCs/>
          <w:sz w:val="24"/>
          <w:szCs w:val="24"/>
          <w:rtl/>
        </w:rPr>
        <w:lastRenderedPageBreak/>
        <w:t xml:space="preserve">בעניין </w:t>
      </w:r>
      <w:proofErr w:type="spellStart"/>
      <w:r w:rsidR="00AA4390" w:rsidRPr="00EA4BE9">
        <w:rPr>
          <w:rFonts w:ascii="Calibri" w:eastAsia="Calibri" w:hAnsi="Calibri" w:cs="David" w:hint="cs"/>
          <w:b/>
          <w:bCs/>
          <w:sz w:val="24"/>
          <w:szCs w:val="24"/>
          <w:rtl/>
        </w:rPr>
        <w:t>הגימלה</w:t>
      </w:r>
      <w:proofErr w:type="spellEnd"/>
      <w:r w:rsidR="00AA4390" w:rsidRPr="00EA4BE9">
        <w:rPr>
          <w:rFonts w:ascii="Calibri" w:eastAsia="Calibri" w:hAnsi="Calibri" w:cs="David" w:hint="cs"/>
          <w:b/>
          <w:bCs/>
          <w:sz w:val="24"/>
          <w:szCs w:val="24"/>
          <w:rtl/>
        </w:rPr>
        <w:t xml:space="preserve"> היא נציבות שירות המדינה ולא הממונה על </w:t>
      </w:r>
      <w:proofErr w:type="spellStart"/>
      <w:r w:rsidR="00AA4390" w:rsidRPr="00EA4BE9">
        <w:rPr>
          <w:rFonts w:ascii="Calibri" w:eastAsia="Calibri" w:hAnsi="Calibri" w:cs="David" w:hint="cs"/>
          <w:b/>
          <w:bCs/>
          <w:sz w:val="24"/>
          <w:szCs w:val="24"/>
          <w:rtl/>
        </w:rPr>
        <w:t>הגימלאות</w:t>
      </w:r>
      <w:proofErr w:type="spellEnd"/>
      <w:ins w:id="416" w:author="Ofir Tal" w:date="2021-02-21T09:55:00Z">
        <w:r>
          <w:rPr>
            <w:rFonts w:ascii="Calibri" w:eastAsia="Calibri" w:hAnsi="Calibri" w:cs="David" w:hint="cs"/>
            <w:b/>
            <w:bCs/>
            <w:sz w:val="24"/>
            <w:szCs w:val="24"/>
            <w:rtl/>
          </w:rPr>
          <w:t>, ובית הדין הנכבד יתבקש להכריע כי כך היה בפועל</w:t>
        </w:r>
      </w:ins>
      <w:r w:rsidR="00AA4390" w:rsidRPr="00EA4BE9">
        <w:rPr>
          <w:rFonts w:ascii="Calibri" w:eastAsia="Calibri" w:hAnsi="Calibri" w:cs="David" w:hint="cs"/>
          <w:b/>
          <w:bCs/>
          <w:sz w:val="24"/>
          <w:szCs w:val="24"/>
          <w:rtl/>
        </w:rPr>
        <w:t>.</w:t>
      </w:r>
    </w:p>
    <w:p w:rsidR="0053782D" w:rsidRDefault="0053782D">
      <w:pPr>
        <w:numPr>
          <w:ilvl w:val="0"/>
          <w:numId w:val="1"/>
        </w:numPr>
        <w:tabs>
          <w:tab w:val="clear" w:pos="630"/>
        </w:tabs>
        <w:spacing w:after="200" w:line="360" w:lineRule="auto"/>
        <w:ind w:left="566" w:hanging="540"/>
        <w:jc w:val="both"/>
        <w:rPr>
          <w:ins w:id="417" w:author="Ofir Tal" w:date="2021-02-21T10:00:00Z"/>
          <w:rFonts w:ascii="Times New Roman" w:eastAsia="Times New Roman" w:hAnsi="Times New Roman" w:cs="David"/>
          <w:sz w:val="24"/>
          <w:szCs w:val="24"/>
          <w:lang w:eastAsia="he-IL"/>
        </w:rPr>
        <w:pPrChange w:id="418" w:author="Ofir Tal" w:date="2021-02-21T09:55:00Z">
          <w:pPr>
            <w:numPr>
              <w:numId w:val="1"/>
            </w:numPr>
            <w:tabs>
              <w:tab w:val="left" w:pos="566"/>
              <w:tab w:val="num" w:pos="630"/>
            </w:tabs>
            <w:spacing w:after="240" w:line="360" w:lineRule="auto"/>
            <w:ind w:left="567" w:hanging="539"/>
            <w:jc w:val="both"/>
          </w:pPr>
        </w:pPrChange>
      </w:pPr>
      <w:ins w:id="419" w:author="Ofir Tal" w:date="2021-02-21T09:57:00Z">
        <w:r>
          <w:rPr>
            <w:rFonts w:ascii="Times New Roman" w:eastAsia="Times New Roman" w:hAnsi="Times New Roman" w:cs="David" w:hint="cs"/>
            <w:sz w:val="24"/>
            <w:szCs w:val="24"/>
            <w:rtl/>
            <w:lang w:eastAsia="he-IL"/>
          </w:rPr>
          <w:t xml:space="preserve">המערער יוסיף ויטען כי העובדה שנציבות שירות המדינה היא שדנה בשאלות הנוגעות לנוסחת החישוב ולדרגה הקובעת מעידה כי אכן 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לא חל על יחסי הצדדים. </w:t>
        </w:r>
      </w:ins>
      <w:ins w:id="420" w:author="Ofir Tal" w:date="2021-02-21T09:58:00Z">
        <w:r>
          <w:rPr>
            <w:rFonts w:ascii="Times New Roman" w:eastAsia="Times New Roman" w:hAnsi="Times New Roman" w:cs="David" w:hint="cs"/>
            <w:sz w:val="24"/>
            <w:szCs w:val="24"/>
            <w:rtl/>
            <w:lang w:eastAsia="he-IL"/>
          </w:rPr>
          <w:t xml:space="preserve">אם </w:t>
        </w:r>
        <w:proofErr w:type="spellStart"/>
        <w:r>
          <w:rPr>
            <w:rFonts w:ascii="Times New Roman" w:eastAsia="Times New Roman" w:hAnsi="Times New Roman" w:cs="David" w:hint="cs"/>
            <w:sz w:val="24"/>
            <w:szCs w:val="24"/>
            <w:rtl/>
            <w:lang w:eastAsia="he-IL"/>
          </w:rPr>
          <w:t>היתה</w:t>
        </w:r>
        <w:proofErr w:type="spellEnd"/>
        <w:r>
          <w:rPr>
            <w:rFonts w:ascii="Times New Roman" w:eastAsia="Times New Roman" w:hAnsi="Times New Roman" w:cs="David" w:hint="cs"/>
            <w:sz w:val="24"/>
            <w:szCs w:val="24"/>
            <w:rtl/>
            <w:lang w:eastAsia="he-IL"/>
          </w:rPr>
          <w:t xml:space="preserve"> תחולה לסעיף 43 הרי שהממונה על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היה עוסק בנושא, ומן הסתם גם מתריע בפני המערער</w:t>
        </w:r>
      </w:ins>
      <w:ins w:id="421" w:author="Ofir Tal" w:date="2021-02-21T09:59:00Z">
        <w:r>
          <w:rPr>
            <w:rFonts w:ascii="Times New Roman" w:eastAsia="Times New Roman" w:hAnsi="Times New Roman" w:cs="David" w:hint="cs"/>
            <w:sz w:val="24"/>
            <w:szCs w:val="24"/>
            <w:rtl/>
            <w:lang w:eastAsia="he-IL"/>
          </w:rPr>
          <w:t>, במסגרת הדיון בטענותיו של המערער,</w:t>
        </w:r>
      </w:ins>
      <w:ins w:id="422" w:author="Ofir Tal" w:date="2021-02-21T09:58:00Z">
        <w:r>
          <w:rPr>
            <w:rFonts w:ascii="Times New Roman" w:eastAsia="Times New Roman" w:hAnsi="Times New Roman" w:cs="David" w:hint="cs"/>
            <w:sz w:val="24"/>
            <w:szCs w:val="24"/>
            <w:rtl/>
            <w:lang w:eastAsia="he-IL"/>
          </w:rPr>
          <w:t xml:space="preserve"> כי </w:t>
        </w:r>
      </w:ins>
      <w:ins w:id="423" w:author="Ofir Tal" w:date="2021-02-21T10:00:00Z">
        <w:r>
          <w:rPr>
            <w:rFonts w:ascii="Times New Roman" w:eastAsia="Times New Roman" w:hAnsi="Times New Roman" w:cs="David" w:hint="cs"/>
            <w:sz w:val="24"/>
            <w:szCs w:val="24"/>
            <w:rtl/>
            <w:lang w:eastAsia="he-IL"/>
          </w:rPr>
          <w:t xml:space="preserve">היה </w:t>
        </w:r>
      </w:ins>
      <w:ins w:id="424" w:author="Ofir Tal" w:date="2021-02-21T09:58:00Z">
        <w:r>
          <w:rPr>
            <w:rFonts w:ascii="Times New Roman" w:eastAsia="Times New Roman" w:hAnsi="Times New Roman" w:cs="David" w:hint="cs"/>
            <w:sz w:val="24"/>
            <w:szCs w:val="24"/>
            <w:rtl/>
            <w:lang w:eastAsia="he-IL"/>
          </w:rPr>
          <w:t>עליו להגיש ערעור בפרק הזמן הקצוב בתקנות.</w:t>
        </w:r>
      </w:ins>
    </w:p>
    <w:p w:rsidR="0053782D" w:rsidRDefault="0053782D">
      <w:pPr>
        <w:spacing w:after="200" w:line="360" w:lineRule="auto"/>
        <w:ind w:left="566"/>
        <w:jc w:val="both"/>
        <w:rPr>
          <w:ins w:id="425" w:author="Ofir Tal" w:date="2021-02-21T09:57:00Z"/>
          <w:rFonts w:ascii="Times New Roman" w:eastAsia="Times New Roman" w:hAnsi="Times New Roman" w:cs="David"/>
          <w:sz w:val="24"/>
          <w:szCs w:val="24"/>
          <w:lang w:eastAsia="he-IL"/>
        </w:rPr>
        <w:pPrChange w:id="426" w:author="Ofir Tal" w:date="2021-02-21T10:01:00Z">
          <w:pPr>
            <w:numPr>
              <w:numId w:val="1"/>
            </w:numPr>
            <w:tabs>
              <w:tab w:val="left" w:pos="566"/>
              <w:tab w:val="num" w:pos="630"/>
            </w:tabs>
            <w:spacing w:after="240" w:line="360" w:lineRule="auto"/>
            <w:ind w:left="567" w:hanging="539"/>
            <w:jc w:val="both"/>
          </w:pPr>
        </w:pPrChange>
      </w:pPr>
      <w:ins w:id="427" w:author="Ofir Tal" w:date="2021-02-21T10:00:00Z">
        <w:r>
          <w:rPr>
            <w:rFonts w:ascii="Times New Roman" w:eastAsia="Times New Roman" w:hAnsi="Times New Roman" w:cs="David" w:hint="cs"/>
            <w:sz w:val="24"/>
            <w:szCs w:val="24"/>
            <w:rtl/>
            <w:lang w:eastAsia="he-IL"/>
          </w:rPr>
          <w:t xml:space="preserve">בעניין היעדר התחולה לסעיף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שב המערער ומפנה לכל טענותיו בנושא, שהוא כמובן עומד עליהן, ולטעמנו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אלה טענות </w:t>
        </w:r>
      </w:ins>
      <w:ins w:id="428" w:author="Ofir Tal" w:date="2021-02-21T10:01:00Z">
        <w:r>
          <w:rPr>
            <w:rFonts w:ascii="Times New Roman" w:eastAsia="Times New Roman" w:hAnsi="Times New Roman" w:cs="David" w:hint="cs"/>
            <w:sz w:val="24"/>
            <w:szCs w:val="24"/>
            <w:rtl/>
            <w:lang w:eastAsia="he-IL"/>
          </w:rPr>
          <w:t xml:space="preserve">שלכל הפחות </w:t>
        </w:r>
      </w:ins>
      <w:ins w:id="429" w:author="Ofir Tal" w:date="2021-02-21T10:00:00Z">
        <w:r>
          <w:rPr>
            <w:rFonts w:ascii="Times New Roman" w:eastAsia="Times New Roman" w:hAnsi="Times New Roman" w:cs="David" w:hint="cs"/>
            <w:sz w:val="24"/>
            <w:szCs w:val="24"/>
            <w:rtl/>
            <w:lang w:eastAsia="he-IL"/>
          </w:rPr>
          <w:t>דורשות הכרעה לגופן ולא במסגרת של הליכים לסילוק על הסף.</w:t>
        </w:r>
      </w:ins>
    </w:p>
    <w:p w:rsidR="00105717" w:rsidDel="00054553" w:rsidRDefault="00F713E1" w:rsidP="00F713E1">
      <w:pPr>
        <w:tabs>
          <w:tab w:val="left" w:pos="1214"/>
        </w:tabs>
        <w:spacing w:after="200" w:line="360" w:lineRule="auto"/>
        <w:ind w:left="1214"/>
        <w:jc w:val="both"/>
        <w:rPr>
          <w:del w:id="430" w:author="Ofir Tal" w:date="2021-02-21T10:01:00Z"/>
          <w:rFonts w:ascii="Times New Roman" w:eastAsia="Times New Roman" w:hAnsi="Times New Roman" w:cs="David"/>
          <w:sz w:val="24"/>
          <w:szCs w:val="24"/>
          <w:highlight w:val="green"/>
          <w:rtl/>
          <w:lang w:eastAsia="he-IL"/>
        </w:rPr>
      </w:pPr>
      <w:del w:id="431" w:author="Ofir Tal" w:date="2021-02-21T10:01:00Z">
        <w:r w:rsidDel="00054553">
          <w:rPr>
            <w:rFonts w:ascii="Times New Roman" w:eastAsia="Times New Roman" w:hAnsi="Times New Roman" w:cs="David" w:hint="cs"/>
            <w:sz w:val="24"/>
            <w:szCs w:val="24"/>
            <w:highlight w:val="green"/>
            <w:rtl/>
            <w:lang w:eastAsia="he-IL"/>
          </w:rPr>
          <w:delText>שאלה: ה</w:delText>
        </w:r>
        <w:r w:rsidR="00695B6A" w:rsidDel="00054553">
          <w:rPr>
            <w:rFonts w:ascii="Times New Roman" w:eastAsia="Times New Roman" w:hAnsi="Times New Roman" w:cs="David" w:hint="cs"/>
            <w:sz w:val="24"/>
            <w:szCs w:val="24"/>
            <w:highlight w:val="green"/>
            <w:rtl/>
            <w:lang w:eastAsia="he-IL"/>
          </w:rPr>
          <w:delText xml:space="preserve">אם לא כדאי </w:delText>
        </w:r>
        <w:r w:rsidR="00105717" w:rsidRPr="00CF7810" w:rsidDel="00054553">
          <w:rPr>
            <w:rFonts w:ascii="Times New Roman" w:eastAsia="Times New Roman" w:hAnsi="Times New Roman" w:cs="David" w:hint="cs"/>
            <w:sz w:val="24"/>
            <w:szCs w:val="24"/>
            <w:highlight w:val="green"/>
            <w:rtl/>
            <w:lang w:eastAsia="he-IL"/>
          </w:rPr>
          <w:delText>להתיחס גם לפיסקאות 8-11 בהשלמת הטיעון של הפרקליטות: הם טורחים לפרשן את סעיף 12 כשהבסיס הוא שחוק הגימלאות חל על תקופת כתב המינוי והממונה קבע ע"פ חוק הגימלאות את הפנסיה בהתאם.</w:delText>
        </w:r>
      </w:del>
      <w:ins w:id="432" w:author="Ofir Tal" w:date="2021-02-21T10:08:00Z">
        <w:r w:rsidR="00815A5C">
          <w:rPr>
            <w:rFonts w:ascii="Times New Roman" w:eastAsia="Times New Roman" w:hAnsi="Times New Roman" w:cs="David" w:hint="cs"/>
            <w:sz w:val="24"/>
            <w:szCs w:val="24"/>
            <w:highlight w:val="green"/>
            <w:rtl/>
            <w:lang w:eastAsia="he-IL"/>
          </w:rPr>
          <w:t xml:space="preserve"> </w:t>
        </w:r>
        <w:r w:rsidR="00815A5C" w:rsidRPr="00815A5C">
          <w:rPr>
            <w:rFonts w:ascii="Times New Roman" w:eastAsia="Times New Roman" w:hAnsi="Times New Roman" w:cs="David" w:hint="eastAsia"/>
            <w:sz w:val="24"/>
            <w:szCs w:val="24"/>
            <w:highlight w:val="cyan"/>
            <w:rtl/>
            <w:lang w:eastAsia="he-IL"/>
            <w:rPrChange w:id="433" w:author="Ofir Tal" w:date="2021-02-21T10:08:00Z">
              <w:rPr>
                <w:rFonts w:ascii="Times New Roman" w:eastAsia="Times New Roman" w:hAnsi="Times New Roman" w:cs="David" w:hint="eastAsia"/>
                <w:sz w:val="24"/>
                <w:szCs w:val="24"/>
                <w:highlight w:val="green"/>
                <w:rtl/>
                <w:lang w:eastAsia="he-IL"/>
              </w:rPr>
            </w:rPrChange>
          </w:rPr>
          <w:t>זה</w:t>
        </w:r>
        <w:r w:rsidR="00815A5C" w:rsidRPr="00815A5C">
          <w:rPr>
            <w:rFonts w:ascii="Times New Roman" w:eastAsia="Times New Roman" w:hAnsi="Times New Roman" w:cs="David"/>
            <w:sz w:val="24"/>
            <w:szCs w:val="24"/>
            <w:highlight w:val="cyan"/>
            <w:rtl/>
            <w:lang w:eastAsia="he-IL"/>
            <w:rPrChange w:id="434" w:author="Ofir Tal" w:date="2021-02-21T10:08:00Z">
              <w:rPr>
                <w:rFonts w:ascii="Times New Roman" w:eastAsia="Times New Roman" w:hAnsi="Times New Roman" w:cs="David"/>
                <w:sz w:val="24"/>
                <w:szCs w:val="24"/>
                <w:highlight w:val="green"/>
                <w:rtl/>
                <w:lang w:eastAsia="he-IL"/>
              </w:rPr>
            </w:rPrChange>
          </w:rPr>
          <w:t xml:space="preserve"> לא בדיוק מה שכתוב </w:t>
        </w:r>
        <w:proofErr w:type="spellStart"/>
        <w:r w:rsidR="00815A5C" w:rsidRPr="00815A5C">
          <w:rPr>
            <w:rFonts w:ascii="Times New Roman" w:eastAsia="Times New Roman" w:hAnsi="Times New Roman" w:cs="David" w:hint="eastAsia"/>
            <w:sz w:val="24"/>
            <w:szCs w:val="24"/>
            <w:highlight w:val="cyan"/>
            <w:rtl/>
            <w:lang w:eastAsia="he-IL"/>
            <w:rPrChange w:id="435" w:author="Ofir Tal" w:date="2021-02-21T10:08:00Z">
              <w:rPr>
                <w:rFonts w:ascii="Times New Roman" w:eastAsia="Times New Roman" w:hAnsi="Times New Roman" w:cs="David" w:hint="eastAsia"/>
                <w:sz w:val="24"/>
                <w:szCs w:val="24"/>
                <w:highlight w:val="green"/>
                <w:rtl/>
                <w:lang w:eastAsia="he-IL"/>
              </w:rPr>
            </w:rPrChange>
          </w:rPr>
          <w:t>שם</w:t>
        </w:r>
      </w:ins>
    </w:p>
    <w:p w:rsidR="00105717" w:rsidRPr="00F713E1" w:rsidDel="00815A5C" w:rsidRDefault="00105717" w:rsidP="00695B6A">
      <w:pPr>
        <w:tabs>
          <w:tab w:val="left" w:pos="1214"/>
        </w:tabs>
        <w:spacing w:after="200" w:line="360" w:lineRule="auto"/>
        <w:ind w:left="1214"/>
        <w:jc w:val="both"/>
        <w:rPr>
          <w:del w:id="436" w:author="Ofir Tal" w:date="2021-02-21T10:08:00Z"/>
          <w:rFonts w:ascii="Times New Roman" w:eastAsia="Times New Roman" w:hAnsi="Times New Roman" w:cs="David"/>
          <w:sz w:val="24"/>
          <w:szCs w:val="24"/>
          <w:highlight w:val="green"/>
          <w:rtl/>
          <w:lang w:eastAsia="he-IL"/>
        </w:rPr>
      </w:pPr>
      <w:del w:id="437" w:author="Ofir Tal" w:date="2021-02-21T10:01:00Z">
        <w:r w:rsidDel="00054553">
          <w:rPr>
            <w:rFonts w:ascii="Times New Roman" w:eastAsia="Times New Roman" w:hAnsi="Times New Roman" w:cs="David" w:hint="cs"/>
            <w:sz w:val="24"/>
            <w:szCs w:val="24"/>
            <w:highlight w:val="green"/>
            <w:rtl/>
            <w:lang w:eastAsia="he-IL"/>
          </w:rPr>
          <w:delText>לדעתי אפשר להשתמש בכך כדי להוכיח</w:delText>
        </w:r>
        <w:r w:rsidR="00F713E1" w:rsidDel="00054553">
          <w:rPr>
            <w:rFonts w:ascii="Times New Roman" w:eastAsia="Times New Roman" w:hAnsi="Times New Roman" w:cs="David" w:hint="cs"/>
            <w:sz w:val="24"/>
            <w:szCs w:val="24"/>
            <w:highlight w:val="green"/>
            <w:rtl/>
            <w:lang w:eastAsia="he-IL"/>
          </w:rPr>
          <w:delText xml:space="preserve"> דוקא</w:delText>
        </w:r>
        <w:r w:rsidDel="00054553">
          <w:rPr>
            <w:rFonts w:ascii="Times New Roman" w:eastAsia="Times New Roman" w:hAnsi="Times New Roman" w:cs="David" w:hint="cs"/>
            <w:sz w:val="24"/>
            <w:szCs w:val="24"/>
            <w:highlight w:val="green"/>
            <w:rtl/>
            <w:lang w:eastAsia="he-IL"/>
          </w:rPr>
          <w:delText xml:space="preserve"> את ההפך</w:delText>
        </w:r>
        <w:r w:rsidR="00695B6A" w:rsidDel="00054553">
          <w:rPr>
            <w:rFonts w:ascii="Times New Roman" w:eastAsia="Times New Roman" w:hAnsi="Times New Roman" w:cs="David" w:hint="cs"/>
            <w:sz w:val="24"/>
            <w:szCs w:val="24"/>
            <w:highlight w:val="green"/>
            <w:rtl/>
            <w:lang w:eastAsia="he-IL"/>
          </w:rPr>
          <w:delText>:</w:delText>
        </w:r>
        <w:r w:rsidR="00695B6A" w:rsidRPr="00695B6A" w:rsidDel="00054553">
          <w:rPr>
            <w:rFonts w:ascii="Times New Roman" w:eastAsia="Times New Roman" w:hAnsi="Times New Roman" w:cs="David" w:hint="cs"/>
            <w:b/>
            <w:bCs/>
            <w:sz w:val="24"/>
            <w:szCs w:val="24"/>
            <w:highlight w:val="green"/>
            <w:u w:val="single"/>
            <w:rtl/>
            <w:lang w:eastAsia="he-IL"/>
          </w:rPr>
          <w:delText xml:space="preserve"> </w:delText>
        </w:r>
        <w:r w:rsidR="00695B6A" w:rsidRPr="00695B6A" w:rsidDel="00054553">
          <w:rPr>
            <w:rFonts w:ascii="Times New Roman" w:eastAsia="Times New Roman" w:hAnsi="Times New Roman" w:cs="David" w:hint="cs"/>
            <w:b/>
            <w:bCs/>
            <w:sz w:val="24"/>
            <w:szCs w:val="24"/>
            <w:highlight w:val="green"/>
            <w:rtl/>
            <w:lang w:eastAsia="he-IL"/>
          </w:rPr>
          <w:delText xml:space="preserve">הסיבה שהנש"מ החליט  מה הפנסיה ולא הממונה על הגימלאות היא </w:delText>
        </w:r>
        <w:r w:rsidR="00695B6A" w:rsidDel="00054553">
          <w:rPr>
            <w:rFonts w:ascii="Times New Roman" w:eastAsia="Times New Roman" w:hAnsi="Times New Roman" w:cs="David" w:hint="cs"/>
            <w:b/>
            <w:bCs/>
            <w:sz w:val="24"/>
            <w:szCs w:val="24"/>
            <w:highlight w:val="green"/>
            <w:u w:val="single"/>
            <w:rtl/>
            <w:lang w:eastAsia="he-IL"/>
          </w:rPr>
          <w:delText xml:space="preserve">בגלל </w:delText>
        </w:r>
        <w:r w:rsidR="00695B6A" w:rsidRPr="00F713E1" w:rsidDel="00054553">
          <w:rPr>
            <w:rFonts w:ascii="Times New Roman" w:eastAsia="Times New Roman" w:hAnsi="Times New Roman" w:cs="David" w:hint="cs"/>
            <w:b/>
            <w:bCs/>
            <w:sz w:val="24"/>
            <w:szCs w:val="24"/>
            <w:highlight w:val="green"/>
            <w:rtl/>
            <w:lang w:eastAsia="he-IL"/>
          </w:rPr>
          <w:delText>שחוק הגימלאות לא חל על החוזה.</w:delText>
        </w:r>
      </w:del>
    </w:p>
    <w:p w:rsidR="00105717" w:rsidRPr="00105717" w:rsidDel="00054553" w:rsidRDefault="0053782D" w:rsidP="00815A5C">
      <w:pPr>
        <w:tabs>
          <w:tab w:val="left" w:pos="1214"/>
        </w:tabs>
        <w:spacing w:after="200" w:line="360" w:lineRule="auto"/>
        <w:ind w:left="1214"/>
        <w:jc w:val="both"/>
        <w:rPr>
          <w:del w:id="438" w:author="Ofir Tal" w:date="2021-02-21T10:02:00Z"/>
          <w:rFonts w:ascii="Times New Roman" w:eastAsia="Times New Roman" w:hAnsi="Times New Roman" w:cs="David"/>
          <w:sz w:val="24"/>
          <w:szCs w:val="24"/>
          <w:u w:val="single"/>
          <w:rtl/>
          <w:lang w:eastAsia="he-IL"/>
        </w:rPr>
      </w:pPr>
      <w:ins w:id="439" w:author="Ofir Tal" w:date="2021-02-21T09:56:00Z">
        <w:r w:rsidRPr="0053782D">
          <w:rPr>
            <w:rFonts w:ascii="Times New Roman" w:eastAsia="Times New Roman" w:hAnsi="Times New Roman" w:cs="David" w:hint="eastAsia"/>
            <w:sz w:val="24"/>
            <w:szCs w:val="24"/>
            <w:highlight w:val="cyan"/>
            <w:rtl/>
            <w:lang w:eastAsia="he-IL"/>
            <w:rPrChange w:id="440" w:author="Ofir Tal" w:date="2021-02-21T09:57:00Z">
              <w:rPr>
                <w:rFonts w:ascii="Times New Roman" w:eastAsia="Times New Roman" w:hAnsi="Times New Roman" w:cs="David" w:hint="eastAsia"/>
                <w:sz w:val="24"/>
                <w:szCs w:val="24"/>
                <w:highlight w:val="green"/>
                <w:rtl/>
                <w:lang w:eastAsia="he-IL"/>
              </w:rPr>
            </w:rPrChange>
          </w:rPr>
          <w:t>זה</w:t>
        </w:r>
        <w:proofErr w:type="spellEnd"/>
        <w:r w:rsidRPr="0053782D">
          <w:rPr>
            <w:rFonts w:ascii="Times New Roman" w:eastAsia="Times New Roman" w:hAnsi="Times New Roman" w:cs="David"/>
            <w:sz w:val="24"/>
            <w:szCs w:val="24"/>
            <w:highlight w:val="cyan"/>
            <w:rtl/>
            <w:lang w:eastAsia="he-IL"/>
            <w:rPrChange w:id="441" w:author="Ofir Tal" w:date="2021-02-21T09:57:00Z">
              <w:rPr>
                <w:rFonts w:ascii="Times New Roman" w:eastAsia="Times New Roman" w:hAnsi="Times New Roman" w:cs="David"/>
                <w:sz w:val="24"/>
                <w:szCs w:val="24"/>
                <w:highlight w:val="green"/>
                <w:rtl/>
                <w:lang w:eastAsia="he-IL"/>
              </w:rPr>
            </w:rPrChange>
          </w:rPr>
          <w:t xml:space="preserve"> נעשה פעמים רבות</w:t>
        </w:r>
      </w:ins>
      <w:ins w:id="442" w:author="Ofir Tal" w:date="2021-02-21T09:57:00Z">
        <w:r>
          <w:rPr>
            <w:rFonts w:ascii="Times New Roman" w:eastAsia="Times New Roman" w:hAnsi="Times New Roman" w:cs="David" w:hint="cs"/>
            <w:sz w:val="24"/>
            <w:szCs w:val="24"/>
            <w:highlight w:val="cyan"/>
            <w:rtl/>
            <w:lang w:eastAsia="he-IL"/>
          </w:rPr>
          <w:t xml:space="preserve"> (וכנראה לא שכנע את שני בתי הדין)</w:t>
        </w:r>
      </w:ins>
      <w:ins w:id="443" w:author="Ofir Tal" w:date="2021-02-21T09:56:00Z">
        <w:r w:rsidRPr="0053782D">
          <w:rPr>
            <w:rFonts w:ascii="Times New Roman" w:eastAsia="Times New Roman" w:hAnsi="Times New Roman" w:cs="David"/>
            <w:sz w:val="24"/>
            <w:szCs w:val="24"/>
            <w:highlight w:val="cyan"/>
            <w:rtl/>
            <w:lang w:eastAsia="he-IL"/>
            <w:rPrChange w:id="444" w:author="Ofir Tal" w:date="2021-02-21T09:57:00Z">
              <w:rPr>
                <w:rFonts w:ascii="Times New Roman" w:eastAsia="Times New Roman" w:hAnsi="Times New Roman" w:cs="David"/>
                <w:sz w:val="24"/>
                <w:szCs w:val="24"/>
                <w:highlight w:val="green"/>
                <w:rtl/>
                <w:lang w:eastAsia="he-IL"/>
              </w:rPr>
            </w:rPrChange>
          </w:rPr>
          <w:t xml:space="preserve">. כתבתי לך שלחזור על </w:t>
        </w:r>
      </w:ins>
      <w:ins w:id="445" w:author="Ofir Tal" w:date="2021-02-21T09:57:00Z">
        <w:r>
          <w:rPr>
            <w:rFonts w:ascii="Times New Roman" w:eastAsia="Times New Roman" w:hAnsi="Times New Roman" w:cs="David" w:hint="cs"/>
            <w:sz w:val="24"/>
            <w:szCs w:val="24"/>
            <w:highlight w:val="cyan"/>
            <w:rtl/>
            <w:lang w:eastAsia="he-IL"/>
          </w:rPr>
          <w:t>כך</w:t>
        </w:r>
      </w:ins>
      <w:ins w:id="446" w:author="Ofir Tal" w:date="2021-02-21T09:56:00Z">
        <w:r w:rsidRPr="0053782D">
          <w:rPr>
            <w:rFonts w:ascii="Times New Roman" w:eastAsia="Times New Roman" w:hAnsi="Times New Roman" w:cs="David"/>
            <w:sz w:val="24"/>
            <w:szCs w:val="24"/>
            <w:highlight w:val="cyan"/>
            <w:rtl/>
            <w:lang w:eastAsia="he-IL"/>
            <w:rPrChange w:id="447" w:author="Ofir Tal" w:date="2021-02-21T09:57:00Z">
              <w:rPr>
                <w:rFonts w:ascii="Times New Roman" w:eastAsia="Times New Roman" w:hAnsi="Times New Roman" w:cs="David"/>
                <w:sz w:val="24"/>
                <w:szCs w:val="24"/>
                <w:highlight w:val="green"/>
                <w:rtl/>
                <w:lang w:eastAsia="he-IL"/>
              </w:rPr>
            </w:rPrChange>
          </w:rPr>
          <w:t xml:space="preserve"> במסגרת הזאת עלול להסיט את תשומת הלב מהשאלה החשובה שעומדת על הפרק</w:t>
        </w:r>
      </w:ins>
      <w:ins w:id="448" w:author="Ofir Tal" w:date="2021-02-21T10:01:00Z">
        <w:r>
          <w:rPr>
            <w:rFonts w:ascii="Times New Roman" w:eastAsia="Times New Roman" w:hAnsi="Times New Roman" w:cs="David" w:hint="cs"/>
            <w:sz w:val="24"/>
            <w:szCs w:val="24"/>
            <w:highlight w:val="cyan"/>
            <w:rtl/>
            <w:lang w:eastAsia="he-IL"/>
          </w:rPr>
          <w:t>. רק כדי שתנוח דעתך הוספתי פיסקה בנושא למעלה</w:t>
        </w:r>
      </w:ins>
      <w:ins w:id="449" w:author="Ofir Tal" w:date="2021-02-21T09:56:00Z">
        <w:r w:rsidRPr="0053782D">
          <w:rPr>
            <w:rFonts w:ascii="Times New Roman" w:eastAsia="Times New Roman" w:hAnsi="Times New Roman" w:cs="David"/>
            <w:sz w:val="24"/>
            <w:szCs w:val="24"/>
            <w:highlight w:val="cyan"/>
            <w:rtl/>
            <w:lang w:eastAsia="he-IL"/>
            <w:rPrChange w:id="450" w:author="Ofir Tal" w:date="2021-02-21T09:57:00Z">
              <w:rPr>
                <w:rFonts w:ascii="Times New Roman" w:eastAsia="Times New Roman" w:hAnsi="Times New Roman" w:cs="David"/>
                <w:sz w:val="24"/>
                <w:szCs w:val="24"/>
                <w:highlight w:val="green"/>
                <w:rtl/>
                <w:lang w:eastAsia="he-IL"/>
              </w:rPr>
            </w:rPrChange>
          </w:rPr>
          <w:t xml:space="preserve">. </w:t>
        </w:r>
      </w:ins>
      <w:del w:id="451" w:author="Ofir Tal" w:date="2021-02-21T10:02:00Z">
        <w:r w:rsidR="00695B6A" w:rsidDel="00054553">
          <w:rPr>
            <w:rFonts w:ascii="Times New Roman" w:eastAsia="Times New Roman" w:hAnsi="Times New Roman" w:cs="David" w:hint="cs"/>
            <w:sz w:val="24"/>
            <w:szCs w:val="24"/>
            <w:highlight w:val="green"/>
            <w:rtl/>
            <w:lang w:eastAsia="he-IL"/>
          </w:rPr>
          <w:delText xml:space="preserve">כדאי אולי </w:delText>
        </w:r>
        <w:r w:rsidR="00105717" w:rsidDel="00054553">
          <w:rPr>
            <w:rFonts w:ascii="Times New Roman" w:eastAsia="Times New Roman" w:hAnsi="Times New Roman" w:cs="David" w:hint="cs"/>
            <w:sz w:val="24"/>
            <w:szCs w:val="24"/>
            <w:highlight w:val="green"/>
            <w:rtl/>
            <w:lang w:eastAsia="he-IL"/>
          </w:rPr>
          <w:delText xml:space="preserve">להכנס לקרביים של </w:delText>
        </w:r>
        <w:r w:rsidR="00105717" w:rsidRPr="00CF7810" w:rsidDel="00054553">
          <w:rPr>
            <w:rFonts w:ascii="Times New Roman" w:eastAsia="Times New Roman" w:hAnsi="Times New Roman" w:cs="David" w:hint="cs"/>
            <w:sz w:val="24"/>
            <w:szCs w:val="24"/>
            <w:highlight w:val="green"/>
            <w:rtl/>
            <w:lang w:eastAsia="he-IL"/>
          </w:rPr>
          <w:delText>סעיפים</w:delText>
        </w:r>
        <w:r w:rsidR="00105717" w:rsidDel="00054553">
          <w:rPr>
            <w:rFonts w:ascii="Times New Roman" w:eastAsia="Times New Roman" w:hAnsi="Times New Roman" w:cs="David" w:hint="cs"/>
            <w:sz w:val="24"/>
            <w:szCs w:val="24"/>
            <w:highlight w:val="green"/>
            <w:rtl/>
            <w:lang w:eastAsia="he-IL"/>
          </w:rPr>
          <w:delText xml:space="preserve"> </w:delText>
        </w:r>
        <w:r w:rsidR="00F713E1" w:rsidDel="00054553">
          <w:rPr>
            <w:rFonts w:ascii="Times New Roman" w:eastAsia="Times New Roman" w:hAnsi="Times New Roman" w:cs="David" w:hint="cs"/>
            <w:sz w:val="24"/>
            <w:szCs w:val="24"/>
            <w:highlight w:val="green"/>
            <w:rtl/>
            <w:lang w:eastAsia="he-IL"/>
          </w:rPr>
          <w:delText xml:space="preserve">12-13 בחוזה, </w:delText>
        </w:r>
        <w:r w:rsidR="00BF6884" w:rsidDel="00054553">
          <w:rPr>
            <w:rFonts w:ascii="Times New Roman" w:eastAsia="Times New Roman" w:hAnsi="Times New Roman" w:cs="David" w:hint="cs"/>
            <w:sz w:val="24"/>
            <w:szCs w:val="24"/>
            <w:highlight w:val="green"/>
            <w:rtl/>
            <w:lang w:eastAsia="he-IL"/>
          </w:rPr>
          <w:delText>להסביר כל אחד</w:delText>
        </w:r>
        <w:r w:rsidR="00F713E1" w:rsidDel="00054553">
          <w:rPr>
            <w:rFonts w:ascii="Times New Roman" w:eastAsia="Times New Roman" w:hAnsi="Times New Roman" w:cs="David" w:hint="cs"/>
            <w:sz w:val="24"/>
            <w:szCs w:val="24"/>
            <w:highlight w:val="green"/>
            <w:rtl/>
            <w:lang w:eastAsia="he-IL"/>
          </w:rPr>
          <w:delText xml:space="preserve"> ממרכיביו </w:delText>
        </w:r>
        <w:r w:rsidR="00105717" w:rsidDel="00054553">
          <w:rPr>
            <w:rFonts w:ascii="Times New Roman" w:eastAsia="Times New Roman" w:hAnsi="Times New Roman" w:cs="David" w:hint="cs"/>
            <w:sz w:val="24"/>
            <w:szCs w:val="24"/>
            <w:highlight w:val="green"/>
            <w:rtl/>
            <w:lang w:eastAsia="he-IL"/>
          </w:rPr>
          <w:delText>ו</w:delText>
        </w:r>
        <w:r w:rsidR="00105717" w:rsidRPr="00CF7810" w:rsidDel="00054553">
          <w:rPr>
            <w:rFonts w:ascii="Times New Roman" w:eastAsia="Times New Roman" w:hAnsi="Times New Roman" w:cs="David" w:hint="cs"/>
            <w:sz w:val="24"/>
            <w:szCs w:val="24"/>
            <w:highlight w:val="green"/>
            <w:rtl/>
            <w:lang w:eastAsia="he-IL"/>
          </w:rPr>
          <w:delText>להראות</w:delText>
        </w:r>
        <w:r w:rsidR="00695B6A" w:rsidDel="00054553">
          <w:rPr>
            <w:rFonts w:ascii="Times New Roman" w:eastAsia="Times New Roman" w:hAnsi="Times New Roman" w:cs="David" w:hint="cs"/>
            <w:sz w:val="24"/>
            <w:szCs w:val="24"/>
            <w:highlight w:val="green"/>
            <w:rtl/>
            <w:lang w:eastAsia="he-IL"/>
          </w:rPr>
          <w:delText xml:space="preserve"> (</w:delText>
        </w:r>
        <w:r w:rsidR="00105717" w:rsidRPr="00CF7810" w:rsidDel="00054553">
          <w:rPr>
            <w:rFonts w:ascii="Times New Roman" w:eastAsia="Times New Roman" w:hAnsi="Times New Roman" w:cs="David" w:hint="cs"/>
            <w:sz w:val="24"/>
            <w:szCs w:val="24"/>
            <w:highlight w:val="green"/>
            <w:rtl/>
            <w:lang w:eastAsia="he-IL"/>
          </w:rPr>
          <w:delText>בהמשך למה שכבר ציינת</w:delText>
        </w:r>
        <w:r w:rsidR="00F713E1" w:rsidDel="00054553">
          <w:rPr>
            <w:rFonts w:ascii="Times New Roman" w:eastAsia="Times New Roman" w:hAnsi="Times New Roman" w:cs="David" w:hint="cs"/>
            <w:sz w:val="24"/>
            <w:szCs w:val="24"/>
            <w:highlight w:val="green"/>
            <w:rtl/>
            <w:lang w:eastAsia="he-IL"/>
          </w:rPr>
          <w:delText>)</w:delText>
        </w:r>
        <w:r w:rsidR="00105717" w:rsidRPr="00CF7810" w:rsidDel="00054553">
          <w:rPr>
            <w:rFonts w:ascii="Times New Roman" w:eastAsia="Times New Roman" w:hAnsi="Times New Roman" w:cs="David" w:hint="cs"/>
            <w:sz w:val="24"/>
            <w:szCs w:val="24"/>
            <w:highlight w:val="green"/>
            <w:rtl/>
            <w:lang w:eastAsia="he-IL"/>
          </w:rPr>
          <w:delText xml:space="preserve"> ש</w:delText>
        </w:r>
        <w:r w:rsidR="00695B6A" w:rsidDel="00054553">
          <w:rPr>
            <w:rFonts w:ascii="Times New Roman" w:eastAsia="Times New Roman" w:hAnsi="Times New Roman" w:cs="David" w:hint="cs"/>
            <w:sz w:val="24"/>
            <w:szCs w:val="24"/>
            <w:highlight w:val="green"/>
            <w:rtl/>
            <w:lang w:eastAsia="he-IL"/>
          </w:rPr>
          <w:delText xml:space="preserve">בניגוד לנטען </w:delText>
        </w:r>
        <w:r w:rsidR="00695B6A" w:rsidDel="00054553">
          <w:rPr>
            <w:rFonts w:ascii="Times New Roman" w:eastAsia="Times New Roman" w:hAnsi="Times New Roman" w:cs="David" w:hint="cs"/>
            <w:sz w:val="24"/>
            <w:szCs w:val="24"/>
            <w:highlight w:val="green"/>
            <w:u w:val="single"/>
            <w:rtl/>
            <w:lang w:eastAsia="he-IL"/>
          </w:rPr>
          <w:delText xml:space="preserve">הממונה רק </w:delText>
        </w:r>
        <w:r w:rsidR="00105717" w:rsidRPr="00105717" w:rsidDel="00054553">
          <w:rPr>
            <w:rFonts w:ascii="Times New Roman" w:eastAsia="Times New Roman" w:hAnsi="Times New Roman" w:cs="David" w:hint="cs"/>
            <w:sz w:val="24"/>
            <w:szCs w:val="24"/>
            <w:highlight w:val="green"/>
            <w:u w:val="single"/>
            <w:rtl/>
            <w:lang w:eastAsia="he-IL"/>
          </w:rPr>
          <w:delText xml:space="preserve"> מעתיק </w:delText>
        </w:r>
        <w:r w:rsidR="00695B6A" w:rsidDel="00054553">
          <w:rPr>
            <w:rFonts w:ascii="Times New Roman" w:eastAsia="Times New Roman" w:hAnsi="Times New Roman" w:cs="David" w:hint="cs"/>
            <w:sz w:val="24"/>
            <w:szCs w:val="24"/>
            <w:highlight w:val="green"/>
            <w:u w:val="single"/>
            <w:rtl/>
            <w:lang w:eastAsia="he-IL"/>
          </w:rPr>
          <w:delText xml:space="preserve">את ההוראות החד משמעיות של הנש"מ </w:delText>
        </w:r>
        <w:r w:rsidR="00105717" w:rsidRPr="00105717" w:rsidDel="00054553">
          <w:rPr>
            <w:rFonts w:ascii="Times New Roman" w:eastAsia="Times New Roman" w:hAnsi="Times New Roman" w:cs="David" w:hint="cs"/>
            <w:sz w:val="24"/>
            <w:szCs w:val="24"/>
            <w:highlight w:val="green"/>
            <w:u w:val="single"/>
            <w:rtl/>
            <w:lang w:eastAsia="he-IL"/>
          </w:rPr>
          <w:delText>ומבצע</w:delText>
        </w:r>
        <w:r w:rsidR="00695B6A" w:rsidDel="00054553">
          <w:rPr>
            <w:rFonts w:ascii="Times New Roman" w:eastAsia="Times New Roman" w:hAnsi="Times New Roman" w:cs="David" w:hint="cs"/>
            <w:sz w:val="24"/>
            <w:szCs w:val="24"/>
            <w:u w:val="single"/>
            <w:rtl/>
            <w:lang w:eastAsia="he-IL"/>
          </w:rPr>
          <w:delText xml:space="preserve">ם </w:delText>
        </w:r>
      </w:del>
    </w:p>
    <w:p w:rsidR="00105717" w:rsidDel="00054553" w:rsidRDefault="00105717">
      <w:pPr>
        <w:rPr>
          <w:del w:id="452" w:author="Ofir Tal" w:date="2021-02-21T10:02:00Z"/>
          <w:rFonts w:ascii="Times New Roman" w:eastAsia="Times New Roman" w:hAnsi="Times New Roman" w:cs="David"/>
          <w:sz w:val="24"/>
          <w:szCs w:val="24"/>
          <w:rtl/>
          <w:lang w:eastAsia="he-IL"/>
        </w:rPr>
        <w:pPrChange w:id="453" w:author="Ofir Tal" w:date="2021-02-21T10:08:00Z">
          <w:pPr>
            <w:tabs>
              <w:tab w:val="left" w:pos="1214"/>
            </w:tabs>
            <w:spacing w:after="200" w:line="360" w:lineRule="auto"/>
            <w:ind w:left="1214"/>
            <w:jc w:val="both"/>
          </w:pPr>
        </w:pPrChange>
      </w:pPr>
      <w:del w:id="454" w:author="Ofir Tal" w:date="2021-02-21T10:02:00Z">
        <w:r w:rsidDel="00054553">
          <w:rPr>
            <w:rFonts w:ascii="Times New Roman" w:eastAsia="Times New Roman" w:hAnsi="Times New Roman" w:cs="David" w:hint="cs"/>
            <w:sz w:val="24"/>
            <w:szCs w:val="24"/>
            <w:rtl/>
            <w:lang w:eastAsia="he-IL"/>
          </w:rPr>
          <w:delText xml:space="preserve">אזכיר </w:delText>
        </w:r>
        <w:r w:rsidR="00E26626" w:rsidDel="00054553">
          <w:rPr>
            <w:rFonts w:ascii="Times New Roman" w:eastAsia="Times New Roman" w:hAnsi="Times New Roman" w:cs="David" w:hint="cs"/>
            <w:sz w:val="24"/>
            <w:szCs w:val="24"/>
            <w:rtl/>
            <w:lang w:eastAsia="he-IL"/>
          </w:rPr>
          <w:delText xml:space="preserve">דוגמאות </w:delText>
        </w:r>
        <w:r w:rsidDel="00054553">
          <w:rPr>
            <w:rFonts w:ascii="Times New Roman" w:eastAsia="Times New Roman" w:hAnsi="Times New Roman" w:cs="David" w:hint="cs"/>
            <w:sz w:val="24"/>
            <w:szCs w:val="24"/>
            <w:rtl/>
            <w:lang w:eastAsia="he-IL"/>
          </w:rPr>
          <w:delText xml:space="preserve"> שצריך לדעתי ל</w:delText>
        </w:r>
        <w:r w:rsidR="001B6129" w:rsidDel="00054553">
          <w:rPr>
            <w:rFonts w:ascii="Times New Roman" w:eastAsia="Times New Roman" w:hAnsi="Times New Roman" w:cs="David" w:hint="cs"/>
            <w:sz w:val="24"/>
            <w:szCs w:val="24"/>
            <w:rtl/>
            <w:lang w:eastAsia="he-IL"/>
          </w:rPr>
          <w:delText xml:space="preserve">הזכיר ולהבהיר שוב </w:delText>
        </w:r>
        <w:r w:rsidDel="00054553">
          <w:rPr>
            <w:rFonts w:ascii="Times New Roman" w:eastAsia="Times New Roman" w:hAnsi="Times New Roman" w:cs="David" w:hint="cs"/>
            <w:sz w:val="24"/>
            <w:szCs w:val="24"/>
            <w:rtl/>
            <w:lang w:eastAsia="he-IL"/>
          </w:rPr>
          <w:delText xml:space="preserve"> שחור ע"ג לבן</w:delText>
        </w:r>
        <w:r w:rsidR="00BF6884" w:rsidDel="00054553">
          <w:rPr>
            <w:rFonts w:ascii="Times New Roman" w:eastAsia="Times New Roman" w:hAnsi="Times New Roman" w:cs="David" w:hint="cs"/>
            <w:sz w:val="24"/>
            <w:szCs w:val="24"/>
            <w:rtl/>
            <w:lang w:eastAsia="he-IL"/>
          </w:rPr>
          <w:delText xml:space="preserve"> או להפנות </w:delText>
        </w:r>
        <w:r w:rsidR="00E26626" w:rsidDel="00054553">
          <w:rPr>
            <w:rFonts w:ascii="Times New Roman" w:eastAsia="Times New Roman" w:hAnsi="Times New Roman" w:cs="David" w:hint="cs"/>
            <w:sz w:val="24"/>
            <w:szCs w:val="24"/>
            <w:rtl/>
            <w:lang w:eastAsia="he-IL"/>
          </w:rPr>
          <w:delText>ל</w:delText>
        </w:r>
        <w:r w:rsidR="00BF6884" w:rsidDel="00054553">
          <w:rPr>
            <w:rFonts w:ascii="Times New Roman" w:eastAsia="Times New Roman" w:hAnsi="Times New Roman" w:cs="David" w:hint="cs"/>
            <w:sz w:val="24"/>
            <w:szCs w:val="24"/>
            <w:rtl/>
            <w:lang w:eastAsia="he-IL"/>
          </w:rPr>
          <w:delText>סעיפים הרלוונטיים בכתבי הטיעון  ולהוסיף מה שלא מופיע</w:delText>
        </w:r>
        <w:r w:rsidR="00E26626" w:rsidDel="00054553">
          <w:rPr>
            <w:rFonts w:ascii="Times New Roman" w:eastAsia="Times New Roman" w:hAnsi="Times New Roman" w:cs="David" w:hint="cs"/>
            <w:sz w:val="24"/>
            <w:szCs w:val="24"/>
            <w:rtl/>
            <w:lang w:eastAsia="he-IL"/>
          </w:rPr>
          <w:delText xml:space="preserve"> (כגון: 12א1 לא נאמר בפשטות שהקיצבה לתקופת כתב המינוי תשולם לפי חוק הגימלאות אלא רק שהמשכורת הקובעת תהיה לפי הגדרתה בסעיפים 8-9 לחוק. (מעתיקים הגדרה בחוק אך לא מכפיפם את הגימלא לחוק)  </w:delText>
        </w:r>
      </w:del>
    </w:p>
    <w:p w:rsidR="00105717" w:rsidRPr="0094546F" w:rsidDel="00054553" w:rsidRDefault="00F32B9A">
      <w:pPr>
        <w:rPr>
          <w:del w:id="455" w:author="Ofir Tal" w:date="2021-02-21T10:02:00Z"/>
          <w:rFonts w:ascii="Times New Roman" w:eastAsia="Times New Roman" w:hAnsi="Times New Roman" w:cs="David"/>
          <w:b/>
          <w:bCs/>
          <w:sz w:val="24"/>
          <w:szCs w:val="24"/>
          <w:lang w:eastAsia="he-IL"/>
        </w:rPr>
        <w:pPrChange w:id="456" w:author="Ofir Tal" w:date="2021-02-21T10:08:00Z">
          <w:pPr>
            <w:pStyle w:val="a3"/>
            <w:numPr>
              <w:numId w:val="9"/>
            </w:numPr>
            <w:tabs>
              <w:tab w:val="left" w:pos="1214"/>
            </w:tabs>
            <w:spacing w:after="200" w:line="360" w:lineRule="auto"/>
            <w:ind w:left="1574" w:hanging="360"/>
            <w:jc w:val="both"/>
          </w:pPr>
        </w:pPrChange>
      </w:pPr>
      <w:del w:id="457" w:author="Ofir Tal" w:date="2021-02-21T10:02:00Z">
        <w:r w:rsidDel="00054553">
          <w:rPr>
            <w:rFonts w:ascii="Times New Roman" w:eastAsia="Times New Roman" w:hAnsi="Times New Roman" w:cs="David" w:hint="cs"/>
            <w:b/>
            <w:bCs/>
            <w:sz w:val="24"/>
            <w:szCs w:val="24"/>
            <w:rtl/>
            <w:lang w:eastAsia="he-IL"/>
          </w:rPr>
          <w:delText xml:space="preserve">הגימלא </w:delText>
        </w:r>
        <w:r w:rsidR="00105717" w:rsidRPr="0094546F" w:rsidDel="00054553">
          <w:rPr>
            <w:rFonts w:ascii="Times New Roman" w:eastAsia="Times New Roman" w:hAnsi="Times New Roman" w:cs="David" w:hint="cs"/>
            <w:b/>
            <w:bCs/>
            <w:sz w:val="24"/>
            <w:szCs w:val="24"/>
            <w:rtl/>
            <w:lang w:eastAsia="he-IL"/>
          </w:rPr>
          <w:delText xml:space="preserve"> לפי חוק הגימלאות </w:delText>
        </w:r>
        <w:r w:rsidR="00105717" w:rsidRPr="00D249B2" w:rsidDel="00054553">
          <w:rPr>
            <w:rFonts w:ascii="Times New Roman" w:eastAsia="Times New Roman" w:hAnsi="Times New Roman" w:cs="David" w:hint="cs"/>
            <w:b/>
            <w:bCs/>
            <w:sz w:val="24"/>
            <w:szCs w:val="24"/>
            <w:u w:val="single"/>
            <w:rtl/>
            <w:lang w:eastAsia="he-IL"/>
          </w:rPr>
          <w:delText>גם לא על תקופת כתב המינוי</w:delText>
        </w:r>
        <w:r w:rsidR="00105717" w:rsidRPr="0094546F" w:rsidDel="00054553">
          <w:rPr>
            <w:rFonts w:ascii="Times New Roman" w:eastAsia="Times New Roman" w:hAnsi="Times New Roman" w:cs="David" w:hint="cs"/>
            <w:b/>
            <w:bCs/>
            <w:sz w:val="24"/>
            <w:szCs w:val="24"/>
            <w:rtl/>
            <w:lang w:eastAsia="he-IL"/>
          </w:rPr>
          <w:delText>.</w:delText>
        </w:r>
        <w:r w:rsidR="00BF6884" w:rsidDel="00054553">
          <w:rPr>
            <w:rFonts w:ascii="Times New Roman" w:eastAsia="Times New Roman" w:hAnsi="Times New Roman" w:cs="David" w:hint="cs"/>
            <w:b/>
            <w:bCs/>
            <w:sz w:val="24"/>
            <w:szCs w:val="24"/>
            <w:rtl/>
            <w:lang w:eastAsia="he-IL"/>
          </w:rPr>
          <w:delText xml:space="preserve"> </w:delText>
        </w:r>
      </w:del>
    </w:p>
    <w:p w:rsidR="00105717" w:rsidDel="00054553" w:rsidRDefault="00105717">
      <w:pPr>
        <w:rPr>
          <w:del w:id="458" w:author="Ofir Tal" w:date="2021-02-21T10:02:00Z"/>
          <w:rFonts w:ascii="Times New Roman" w:eastAsia="Times New Roman" w:hAnsi="Times New Roman" w:cs="David"/>
          <w:sz w:val="24"/>
          <w:szCs w:val="24"/>
          <w:rtl/>
          <w:lang w:eastAsia="he-IL"/>
        </w:rPr>
        <w:pPrChange w:id="459" w:author="Ofir Tal" w:date="2021-02-21T10:08:00Z">
          <w:pPr>
            <w:pStyle w:val="a3"/>
            <w:tabs>
              <w:tab w:val="left" w:pos="1214"/>
            </w:tabs>
            <w:spacing w:after="200" w:line="360" w:lineRule="auto"/>
            <w:ind w:left="1574"/>
            <w:jc w:val="both"/>
          </w:pPr>
        </w:pPrChange>
      </w:pPr>
      <w:del w:id="460" w:author="Ofir Tal" w:date="2021-02-21T10:02:00Z">
        <w:r w:rsidDel="00054553">
          <w:rPr>
            <w:rFonts w:ascii="Times New Roman" w:eastAsia="Times New Roman" w:hAnsi="Times New Roman" w:cs="David" w:hint="cs"/>
            <w:sz w:val="24"/>
            <w:szCs w:val="24"/>
            <w:rtl/>
            <w:lang w:eastAsia="he-IL"/>
          </w:rPr>
          <w:delText>לפי חוק הגימלאות (לפחות בזמן שחתמנו על החוזה) הפסקת שרות עובד בכתב מינוי אחרי 10 שנות שרות ומעל גיל 40 מזכה לפנסיה מיידית. עם הסכמתי לוותר על הקביעות (ויתור על כתב המינוי) המדינה הפסיקה את שרותי והייתי זכאי לפנסיה מידית</w:delText>
        </w:r>
        <w:r w:rsidR="00BF6884" w:rsidRPr="00BF6884" w:rsidDel="00054553">
          <w:rPr>
            <w:rFonts w:ascii="Times New Roman" w:eastAsia="Times New Roman" w:hAnsi="Times New Roman" w:cs="David" w:hint="cs"/>
            <w:sz w:val="24"/>
            <w:szCs w:val="24"/>
            <w:rtl/>
            <w:lang w:eastAsia="he-IL"/>
          </w:rPr>
          <w:delText xml:space="preserve"> </w:delText>
        </w:r>
        <w:r w:rsidDel="00054553">
          <w:rPr>
            <w:rFonts w:ascii="Times New Roman" w:eastAsia="Times New Roman" w:hAnsi="Times New Roman" w:cs="David" w:hint="cs"/>
            <w:sz w:val="24"/>
            <w:szCs w:val="24"/>
            <w:rtl/>
            <w:lang w:eastAsia="he-IL"/>
          </w:rPr>
          <w:delText>.</w:delText>
        </w:r>
      </w:del>
    </w:p>
    <w:p w:rsidR="00E26626" w:rsidDel="00054553" w:rsidRDefault="00105717">
      <w:pPr>
        <w:rPr>
          <w:del w:id="461" w:author="Ofir Tal" w:date="2021-02-21T10:02:00Z"/>
          <w:rFonts w:ascii="Times New Roman" w:eastAsia="Times New Roman" w:hAnsi="Times New Roman" w:cs="David"/>
          <w:b/>
          <w:bCs/>
          <w:sz w:val="24"/>
          <w:szCs w:val="24"/>
          <w:rtl/>
          <w:lang w:eastAsia="he-IL"/>
        </w:rPr>
        <w:pPrChange w:id="462" w:author="Ofir Tal" w:date="2021-02-21T10:08:00Z">
          <w:pPr>
            <w:pStyle w:val="a3"/>
            <w:tabs>
              <w:tab w:val="left" w:pos="1214"/>
            </w:tabs>
            <w:spacing w:after="200" w:line="360" w:lineRule="auto"/>
            <w:ind w:left="1574"/>
            <w:jc w:val="both"/>
          </w:pPr>
        </w:pPrChange>
      </w:pPr>
      <w:del w:id="463" w:author="Ofir Tal" w:date="2021-02-21T10:02:00Z">
        <w:r w:rsidRPr="0094546F" w:rsidDel="00054553">
          <w:rPr>
            <w:rFonts w:ascii="Times New Roman" w:eastAsia="Times New Roman" w:hAnsi="Times New Roman" w:cs="David" w:hint="cs"/>
            <w:b/>
            <w:bCs/>
            <w:sz w:val="24"/>
            <w:szCs w:val="24"/>
            <w:rtl/>
            <w:lang w:eastAsia="he-IL"/>
          </w:rPr>
          <w:delText xml:space="preserve">כדי למנוע </w:delText>
        </w:r>
        <w:r w:rsidR="00BF6884" w:rsidDel="00054553">
          <w:rPr>
            <w:rFonts w:ascii="Times New Roman" w:eastAsia="Times New Roman" w:hAnsi="Times New Roman" w:cs="David" w:hint="cs"/>
            <w:b/>
            <w:bCs/>
            <w:sz w:val="24"/>
            <w:szCs w:val="24"/>
            <w:rtl/>
            <w:lang w:eastAsia="he-IL"/>
          </w:rPr>
          <w:delText>תביעה כזו,</w:delText>
        </w:r>
        <w:r w:rsidRPr="0094546F" w:rsidDel="00054553">
          <w:rPr>
            <w:rFonts w:ascii="Times New Roman" w:eastAsia="Times New Roman" w:hAnsi="Times New Roman" w:cs="David" w:hint="cs"/>
            <w:b/>
            <w:bCs/>
            <w:sz w:val="24"/>
            <w:szCs w:val="24"/>
            <w:rtl/>
            <w:lang w:eastAsia="he-IL"/>
          </w:rPr>
          <w:delText xml:space="preserve"> </w:delText>
        </w:r>
        <w:r w:rsidDel="00054553">
          <w:rPr>
            <w:rFonts w:ascii="Times New Roman" w:eastAsia="Times New Roman" w:hAnsi="Times New Roman" w:cs="David" w:hint="cs"/>
            <w:b/>
            <w:bCs/>
            <w:sz w:val="24"/>
            <w:szCs w:val="24"/>
            <w:rtl/>
            <w:lang w:eastAsia="he-IL"/>
          </w:rPr>
          <w:delText>הוסיפו</w:delText>
        </w:r>
        <w:r w:rsidRPr="0094546F" w:rsidDel="00054553">
          <w:rPr>
            <w:rFonts w:ascii="Times New Roman" w:eastAsia="Times New Roman" w:hAnsi="Times New Roman" w:cs="David" w:hint="cs"/>
            <w:b/>
            <w:bCs/>
            <w:sz w:val="24"/>
            <w:szCs w:val="24"/>
            <w:rtl/>
            <w:lang w:eastAsia="he-IL"/>
          </w:rPr>
          <w:delText xml:space="preserve"> את סעיף 12א. 3.</w:delText>
        </w:r>
        <w:r w:rsidR="00F713E1" w:rsidDel="00054553">
          <w:rPr>
            <w:rFonts w:ascii="Times New Roman" w:eastAsia="Times New Roman" w:hAnsi="Times New Roman" w:cs="David" w:hint="cs"/>
            <w:b/>
            <w:bCs/>
            <w:sz w:val="24"/>
            <w:szCs w:val="24"/>
            <w:rtl/>
            <w:lang w:eastAsia="he-IL"/>
          </w:rPr>
          <w:delText xml:space="preserve"> </w:delText>
        </w:r>
      </w:del>
    </w:p>
    <w:p w:rsidR="00F32B9A" w:rsidDel="00054553" w:rsidRDefault="00F32B9A">
      <w:pPr>
        <w:rPr>
          <w:del w:id="464" w:author="Ofir Tal" w:date="2021-02-21T10:02:00Z"/>
          <w:rFonts w:ascii="Times New Roman" w:eastAsia="Times New Roman" w:hAnsi="Times New Roman" w:cs="David"/>
          <w:b/>
          <w:bCs/>
          <w:sz w:val="24"/>
          <w:szCs w:val="24"/>
          <w:rtl/>
          <w:lang w:eastAsia="he-IL"/>
        </w:rPr>
        <w:pPrChange w:id="465" w:author="Ofir Tal" w:date="2021-02-21T10:08:00Z">
          <w:pPr>
            <w:pStyle w:val="a3"/>
            <w:tabs>
              <w:tab w:val="left" w:pos="1214"/>
            </w:tabs>
            <w:spacing w:after="200" w:line="360" w:lineRule="auto"/>
            <w:ind w:left="1574"/>
            <w:jc w:val="both"/>
          </w:pPr>
        </w:pPrChange>
      </w:pPr>
    </w:p>
    <w:p w:rsidR="00105717" w:rsidDel="00054553" w:rsidRDefault="00105717">
      <w:pPr>
        <w:rPr>
          <w:del w:id="466" w:author="Ofir Tal" w:date="2021-02-21T10:02:00Z"/>
          <w:rFonts w:ascii="Times New Roman" w:eastAsia="Times New Roman" w:hAnsi="Times New Roman" w:cs="David"/>
          <w:sz w:val="24"/>
          <w:szCs w:val="24"/>
          <w:rtl/>
          <w:lang w:eastAsia="he-IL"/>
        </w:rPr>
        <w:pPrChange w:id="467" w:author="Ofir Tal" w:date="2021-02-21T10:08:00Z">
          <w:pPr>
            <w:pStyle w:val="a3"/>
            <w:tabs>
              <w:tab w:val="left" w:pos="1214"/>
            </w:tabs>
            <w:spacing w:after="200" w:line="360" w:lineRule="auto"/>
            <w:ind w:left="1574"/>
            <w:jc w:val="both"/>
          </w:pPr>
        </w:pPrChange>
      </w:pPr>
      <w:del w:id="468" w:author="Ofir Tal" w:date="2021-02-21T10:02:00Z">
        <w:r w:rsidRPr="0094546F" w:rsidDel="00054553">
          <w:rPr>
            <w:rFonts w:ascii="Times New Roman" w:eastAsia="Times New Roman" w:hAnsi="Times New Roman" w:cs="David" w:hint="cs"/>
            <w:sz w:val="24"/>
            <w:szCs w:val="24"/>
            <w:rtl/>
            <w:lang w:eastAsia="he-IL"/>
          </w:rPr>
          <w:delText xml:space="preserve">סעיף 13 קובע </w:delText>
        </w:r>
        <w:r w:rsidDel="00054553">
          <w:rPr>
            <w:rFonts w:ascii="Times New Roman" w:eastAsia="Times New Roman" w:hAnsi="Times New Roman" w:cs="David"/>
            <w:sz w:val="24"/>
            <w:szCs w:val="24"/>
            <w:rtl/>
            <w:lang w:eastAsia="he-IL"/>
          </w:rPr>
          <w:delText>–</w:delText>
        </w:r>
        <w:r w:rsidDel="00054553">
          <w:rPr>
            <w:rFonts w:ascii="Times New Roman" w:eastAsia="Times New Roman" w:hAnsi="Times New Roman" w:cs="David" w:hint="cs"/>
            <w:sz w:val="24"/>
            <w:szCs w:val="24"/>
            <w:rtl/>
            <w:lang w:eastAsia="he-IL"/>
          </w:rPr>
          <w:delText xml:space="preserve"> </w:delText>
        </w:r>
        <w:r w:rsidRPr="0094546F" w:rsidDel="00054553">
          <w:rPr>
            <w:rFonts w:ascii="Times New Roman" w:eastAsia="Times New Roman" w:hAnsi="Times New Roman" w:cs="David" w:hint="cs"/>
            <w:sz w:val="24"/>
            <w:szCs w:val="24"/>
            <w:rtl/>
            <w:lang w:eastAsia="he-IL"/>
          </w:rPr>
          <w:delText>שהחוזה הוא לפי סעיף 92 לחוק לפיו שר האוצר רשאי לקבוע הסדר פנסיה לתקופת החוזה למי  שבא מחוץ לשרות או מ</w:delText>
        </w:r>
        <w:r w:rsidDel="00054553">
          <w:rPr>
            <w:rFonts w:ascii="Times New Roman" w:eastAsia="Times New Roman" w:hAnsi="Times New Roman" w:cs="David" w:hint="cs"/>
            <w:sz w:val="24"/>
            <w:szCs w:val="24"/>
            <w:rtl/>
            <w:lang w:eastAsia="he-IL"/>
          </w:rPr>
          <w:delText xml:space="preserve">י </w:delText>
        </w:r>
        <w:r w:rsidRPr="0094546F" w:rsidDel="00054553">
          <w:rPr>
            <w:rFonts w:ascii="Times New Roman" w:eastAsia="Times New Roman" w:hAnsi="Times New Roman" w:cs="David" w:hint="cs"/>
            <w:sz w:val="24"/>
            <w:szCs w:val="24"/>
            <w:rtl/>
            <w:lang w:eastAsia="he-IL"/>
          </w:rPr>
          <w:delText xml:space="preserve">שעבר מהעסקה שחוק הגימלאות חל עליו (כתב מינוי) לכזה שלא חל עליו. כלאמר: </w:delText>
        </w:r>
        <w:r w:rsidDel="00054553">
          <w:rPr>
            <w:rFonts w:ascii="Times New Roman" w:eastAsia="Times New Roman" w:hAnsi="Times New Roman" w:cs="David" w:hint="cs"/>
            <w:sz w:val="24"/>
            <w:szCs w:val="24"/>
            <w:rtl/>
            <w:lang w:eastAsia="he-IL"/>
          </w:rPr>
          <w:delText xml:space="preserve">מאחר ולפי סעיף 11 </w:delText>
        </w:r>
        <w:r w:rsidR="00F32B9A" w:rsidDel="00054553">
          <w:rPr>
            <w:rFonts w:ascii="Times New Roman" w:eastAsia="Times New Roman" w:hAnsi="Times New Roman" w:cs="David" w:hint="cs"/>
            <w:sz w:val="24"/>
            <w:szCs w:val="24"/>
            <w:rtl/>
            <w:lang w:eastAsia="he-IL"/>
          </w:rPr>
          <w:delText xml:space="preserve"> </w:delText>
        </w:r>
      </w:del>
    </w:p>
    <w:p w:rsidR="00F32B9A" w:rsidRDefault="00F32B9A">
      <w:pPr>
        <w:rPr>
          <w:rFonts w:ascii="Times New Roman" w:eastAsia="Times New Roman" w:hAnsi="Times New Roman" w:cs="David"/>
          <w:sz w:val="24"/>
          <w:szCs w:val="24"/>
          <w:rtl/>
          <w:lang w:eastAsia="he-IL"/>
        </w:rPr>
        <w:pPrChange w:id="469" w:author="Ofir Tal" w:date="2021-02-21T10:08:00Z">
          <w:pPr>
            <w:pStyle w:val="a3"/>
            <w:tabs>
              <w:tab w:val="left" w:pos="1214"/>
            </w:tabs>
            <w:spacing w:after="200" w:line="360" w:lineRule="auto"/>
            <w:ind w:left="1574"/>
            <w:jc w:val="both"/>
          </w:pPr>
        </w:pPrChange>
      </w:pPr>
      <w:del w:id="470" w:author="Ofir Tal" w:date="2021-02-21T10:02:00Z">
        <w:r w:rsidDel="00054553">
          <w:rPr>
            <w:rFonts w:ascii="Times New Roman" w:eastAsia="Times New Roman" w:hAnsi="Times New Roman" w:cs="David" w:hint="cs"/>
            <w:sz w:val="24"/>
            <w:szCs w:val="24"/>
            <w:rtl/>
            <w:lang w:eastAsia="he-IL"/>
          </w:rPr>
          <w:delText>ועוד.</w:delText>
        </w:r>
      </w:del>
    </w:p>
    <w:p w:rsidR="00E24065" w:rsidRPr="00E24065" w:rsidRDefault="00E24065" w:rsidP="00005E2A">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w:t>
      </w:r>
      <w:del w:id="471" w:author="Ofir Tal" w:date="2021-02-21T10:09:00Z">
        <w:r w:rsidRPr="00E24065" w:rsidDel="00815A5C">
          <w:rPr>
            <w:rFonts w:ascii="Times New Roman" w:eastAsia="Times New Roman" w:hAnsi="Times New Roman" w:cs="David" w:hint="cs"/>
            <w:b/>
            <w:bCs/>
            <w:sz w:val="24"/>
            <w:szCs w:val="24"/>
            <w:rtl/>
            <w:lang w:eastAsia="he-IL"/>
          </w:rPr>
          <w:delText>וזכות התקיפה</w:delText>
        </w:r>
      </w:del>
      <w:ins w:id="472" w:author="Ofir Tal" w:date="2021-02-21T10:09:00Z">
        <w:r w:rsidR="00815A5C">
          <w:rPr>
            <w:rFonts w:ascii="Times New Roman" w:eastAsia="Times New Roman" w:hAnsi="Times New Roman" w:cs="David" w:hint="cs"/>
            <w:b/>
            <w:bCs/>
            <w:sz w:val="24"/>
            <w:szCs w:val="24"/>
            <w:rtl/>
            <w:lang w:eastAsia="he-IL"/>
          </w:rPr>
          <w:t>וההשגה</w:t>
        </w:r>
      </w:ins>
      <w:r w:rsidRPr="00E24065">
        <w:rPr>
          <w:rFonts w:ascii="Times New Roman" w:eastAsia="Times New Roman" w:hAnsi="Times New Roman" w:cs="David" w:hint="cs"/>
          <w:b/>
          <w:bCs/>
          <w:sz w:val="24"/>
          <w:szCs w:val="24"/>
          <w:rtl/>
          <w:lang w:eastAsia="he-IL"/>
        </w:rPr>
        <w:t xml:space="preserve"> המשפטית </w:t>
      </w:r>
      <w:del w:id="473" w:author="Ofir Tal" w:date="2021-02-21T10:09:00Z">
        <w:r w:rsidRPr="00E24065" w:rsidDel="00815A5C">
          <w:rPr>
            <w:rFonts w:ascii="Times New Roman" w:eastAsia="Times New Roman" w:hAnsi="Times New Roman" w:cs="David" w:hint="cs"/>
            <w:b/>
            <w:bCs/>
            <w:sz w:val="24"/>
            <w:szCs w:val="24"/>
            <w:rtl/>
            <w:lang w:eastAsia="he-IL"/>
          </w:rPr>
          <w:delText xml:space="preserve">של </w:delText>
        </w:r>
      </w:del>
      <w:ins w:id="474" w:author="Ofir Tal" w:date="2021-02-21T10:09:00Z">
        <w:r w:rsidR="00815A5C">
          <w:rPr>
            <w:rFonts w:ascii="Times New Roman" w:eastAsia="Times New Roman" w:hAnsi="Times New Roman" w:cs="David" w:hint="cs"/>
            <w:b/>
            <w:bCs/>
            <w:sz w:val="24"/>
            <w:szCs w:val="24"/>
            <w:rtl/>
            <w:lang w:eastAsia="he-IL"/>
          </w:rPr>
          <w:t>על</w:t>
        </w:r>
        <w:r w:rsidR="00815A5C" w:rsidRPr="00E24065">
          <w:rPr>
            <w:rFonts w:ascii="Times New Roman" w:eastAsia="Times New Roman" w:hAnsi="Times New Roman" w:cs="David" w:hint="cs"/>
            <w:b/>
            <w:bCs/>
            <w:sz w:val="24"/>
            <w:szCs w:val="24"/>
            <w:rtl/>
            <w:lang w:eastAsia="he-IL"/>
          </w:rPr>
          <w:t xml:space="preserve"> </w:t>
        </w:r>
      </w:ins>
      <w:r w:rsidRPr="00E24065">
        <w:rPr>
          <w:rFonts w:ascii="Times New Roman" w:eastAsia="Times New Roman" w:hAnsi="Times New Roman" w:cs="David" w:hint="cs"/>
          <w:b/>
          <w:bCs/>
          <w:sz w:val="24"/>
          <w:szCs w:val="24"/>
          <w:rtl/>
          <w:lang w:eastAsia="he-IL"/>
        </w:rPr>
        <w:t>ההחלטה</w:t>
      </w:r>
      <w:ins w:id="475" w:author="Ofir Tal" w:date="2021-02-21T10:09:00Z">
        <w:r w:rsidR="00815A5C">
          <w:rPr>
            <w:rFonts w:ascii="Times New Roman" w:eastAsia="Times New Roman" w:hAnsi="Times New Roman" w:cs="David" w:hint="cs"/>
            <w:b/>
            <w:bCs/>
            <w:sz w:val="24"/>
            <w:szCs w:val="24"/>
            <w:rtl/>
            <w:lang w:eastAsia="he-IL"/>
          </w:rPr>
          <w:t>, במסגרת בית הדין לעבודה,</w:t>
        </w:r>
      </w:ins>
      <w:r w:rsidRPr="00E24065">
        <w:rPr>
          <w:rFonts w:ascii="Times New Roman" w:eastAsia="Times New Roman" w:hAnsi="Times New Roman" w:cs="David" w:hint="cs"/>
          <w:b/>
          <w:bCs/>
          <w:sz w:val="24"/>
          <w:szCs w:val="24"/>
          <w:rtl/>
          <w:lang w:eastAsia="he-IL"/>
        </w:rPr>
        <w:t xml:space="preserve">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005E2A">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w:t>
      </w:r>
      <w:del w:id="476" w:author="Ofir Tal" w:date="2021-02-21T10:09:00Z">
        <w:r w:rsidDel="00815A5C">
          <w:rPr>
            <w:rFonts w:cs="David" w:hint="cs"/>
            <w:sz w:val="24"/>
            <w:szCs w:val="24"/>
            <w:rtl/>
          </w:rPr>
          <w:delText>בהתאם למפורט לעיל</w:delText>
        </w:r>
      </w:del>
      <w:ins w:id="477" w:author="Ofir Tal" w:date="2021-02-21T10:09:00Z">
        <w:r w:rsidR="00815A5C">
          <w:rPr>
            <w:rFonts w:cs="David" w:hint="cs"/>
            <w:sz w:val="24"/>
            <w:szCs w:val="24"/>
            <w:rtl/>
          </w:rPr>
          <w:t>כאמור בערעור</w:t>
        </w:r>
      </w:ins>
      <w:r>
        <w:rPr>
          <w:rFonts w:cs="David" w:hint="cs"/>
          <w:sz w:val="24"/>
          <w:szCs w:val="24"/>
          <w:rtl/>
        </w:rPr>
        <w:t>.</w:t>
      </w:r>
    </w:p>
    <w:p w:rsidR="00815A5C" w:rsidRDefault="00DE6A08" w:rsidP="00225658">
      <w:pPr>
        <w:numPr>
          <w:ilvl w:val="0"/>
          <w:numId w:val="1"/>
        </w:numPr>
        <w:tabs>
          <w:tab w:val="left" w:pos="566"/>
        </w:tabs>
        <w:spacing w:after="200" w:line="360" w:lineRule="auto"/>
        <w:ind w:left="566" w:hanging="540"/>
        <w:jc w:val="both"/>
        <w:rPr>
          <w:ins w:id="478" w:author="Ofir Tal" w:date="2021-02-21T10:10:00Z"/>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w:t>
      </w:r>
      <w:ins w:id="479" w:author="Ofir Tal" w:date="2021-02-21T10:10:00Z">
        <w:r w:rsidR="00815A5C">
          <w:rPr>
            <w:rFonts w:ascii="Times New Roman" w:eastAsia="Times New Roman" w:hAnsi="Times New Roman" w:cs="David"/>
            <w:sz w:val="24"/>
            <w:szCs w:val="24"/>
            <w:rtl/>
            <w:lang w:eastAsia="he-IL"/>
          </w:rPr>
          <w:t>–</w:t>
        </w:r>
        <w:r w:rsidR="00815A5C">
          <w:rPr>
            <w:rFonts w:ascii="Times New Roman" w:eastAsia="Times New Roman" w:hAnsi="Times New Roman" w:cs="David" w:hint="cs"/>
            <w:sz w:val="24"/>
            <w:szCs w:val="24"/>
            <w:rtl/>
            <w:lang w:eastAsia="he-IL"/>
          </w:rPr>
          <w:t xml:space="preserve"> </w:t>
        </w:r>
      </w:ins>
    </w:p>
    <w:p w:rsidR="00815A5C" w:rsidRDefault="00DE6A08">
      <w:pPr>
        <w:pStyle w:val="a3"/>
        <w:numPr>
          <w:ilvl w:val="0"/>
          <w:numId w:val="11"/>
        </w:numPr>
        <w:tabs>
          <w:tab w:val="left" w:pos="566"/>
        </w:tabs>
        <w:spacing w:after="200" w:line="360" w:lineRule="auto"/>
        <w:ind w:left="922"/>
        <w:contextualSpacing w:val="0"/>
        <w:jc w:val="both"/>
        <w:rPr>
          <w:ins w:id="480" w:author="Ofir Tal" w:date="2021-02-21T10:10:00Z"/>
          <w:rFonts w:ascii="Times New Roman" w:eastAsia="Times New Roman" w:hAnsi="Times New Roman" w:cs="David"/>
          <w:sz w:val="24"/>
          <w:szCs w:val="24"/>
          <w:lang w:eastAsia="he-IL"/>
        </w:rPr>
        <w:pPrChange w:id="481" w:author="Ofir Tal" w:date="2021-02-21T10:17:00Z">
          <w:pPr>
            <w:numPr>
              <w:numId w:val="1"/>
            </w:numPr>
            <w:tabs>
              <w:tab w:val="left" w:pos="566"/>
              <w:tab w:val="num" w:pos="630"/>
            </w:tabs>
            <w:spacing w:after="200" w:line="360" w:lineRule="auto"/>
            <w:ind w:left="566" w:hanging="540"/>
            <w:jc w:val="both"/>
          </w:pPr>
        </w:pPrChange>
      </w:pPr>
      <w:del w:id="482" w:author="Ofir Tal" w:date="2021-02-21T10:15:00Z">
        <w:r w:rsidRPr="00815A5C" w:rsidDel="00005E2A">
          <w:rPr>
            <w:rFonts w:ascii="Times New Roman" w:eastAsia="Times New Roman" w:hAnsi="Times New Roman" w:cs="David" w:hint="eastAsia"/>
            <w:sz w:val="24"/>
            <w:szCs w:val="24"/>
            <w:rtl/>
            <w:lang w:eastAsia="he-IL"/>
            <w:rPrChange w:id="483" w:author="Ofir Tal" w:date="2021-02-21T10:10:00Z">
              <w:rPr>
                <w:rFonts w:hint="eastAsia"/>
                <w:rtl/>
                <w:lang w:eastAsia="he-IL"/>
              </w:rPr>
            </w:rPrChange>
          </w:rPr>
          <w:delText>טענתו</w:delText>
        </w:r>
        <w:r w:rsidRPr="00815A5C" w:rsidDel="00005E2A">
          <w:rPr>
            <w:rFonts w:ascii="Times New Roman" w:eastAsia="Times New Roman" w:hAnsi="Times New Roman" w:cs="David"/>
            <w:sz w:val="24"/>
            <w:szCs w:val="24"/>
            <w:rtl/>
            <w:lang w:eastAsia="he-IL"/>
            <w:rPrChange w:id="484" w:author="Ofir Tal" w:date="2021-02-21T10:10:00Z">
              <w:rPr>
                <w:rtl/>
                <w:lang w:eastAsia="he-IL"/>
              </w:rPr>
            </w:rPrChange>
          </w:rPr>
          <w:delText xml:space="preserve"> </w:delText>
        </w:r>
      </w:del>
      <w:r w:rsidRPr="00815A5C">
        <w:rPr>
          <w:rFonts w:ascii="Times New Roman" w:eastAsia="Times New Roman" w:hAnsi="Times New Roman" w:cs="David" w:hint="eastAsia"/>
          <w:sz w:val="24"/>
          <w:szCs w:val="24"/>
          <w:rtl/>
          <w:lang w:eastAsia="he-IL"/>
          <w:rPrChange w:id="485" w:author="Ofir Tal" w:date="2021-02-21T10:10:00Z">
            <w:rPr>
              <w:rFonts w:hint="eastAsia"/>
              <w:rtl/>
              <w:lang w:eastAsia="he-IL"/>
            </w:rPr>
          </w:rPrChange>
        </w:rPr>
        <w:t>כי</w:t>
      </w:r>
      <w:r w:rsidRPr="00815A5C">
        <w:rPr>
          <w:rFonts w:ascii="Times New Roman" w:eastAsia="Times New Roman" w:hAnsi="Times New Roman" w:cs="David"/>
          <w:sz w:val="24"/>
          <w:szCs w:val="24"/>
          <w:rtl/>
          <w:lang w:eastAsia="he-IL"/>
          <w:rPrChange w:id="486" w:author="Ofir Tal" w:date="2021-02-21T10:10:00Z">
            <w:rPr>
              <w:rtl/>
              <w:lang w:eastAsia="he-IL"/>
            </w:rPr>
          </w:rPrChange>
        </w:rPr>
        <w:t xml:space="preserve"> </w:t>
      </w:r>
      <w:r w:rsidRPr="00815A5C">
        <w:rPr>
          <w:rFonts w:ascii="Times New Roman" w:eastAsia="Times New Roman" w:hAnsi="Times New Roman" w:cs="David" w:hint="eastAsia"/>
          <w:sz w:val="24"/>
          <w:szCs w:val="24"/>
          <w:rtl/>
          <w:lang w:eastAsia="he-IL"/>
          <w:rPrChange w:id="487" w:author="Ofir Tal" w:date="2021-02-21T10:10:00Z">
            <w:rPr>
              <w:rFonts w:hint="eastAsia"/>
              <w:rtl/>
              <w:lang w:eastAsia="he-IL"/>
            </w:rPr>
          </w:rPrChange>
        </w:rPr>
        <w:t>ס</w:t>
      </w:r>
      <w:r w:rsidRPr="00815A5C">
        <w:rPr>
          <w:rFonts w:ascii="Calibri" w:eastAsia="Calibri" w:hAnsi="Calibri" w:cs="David" w:hint="eastAsia"/>
          <w:sz w:val="24"/>
          <w:szCs w:val="24"/>
          <w:rtl/>
          <w:rPrChange w:id="488" w:author="Ofir Tal" w:date="2021-02-21T10:10:00Z">
            <w:rPr>
              <w:rFonts w:ascii="Calibri" w:eastAsia="Calibri" w:hAnsi="Calibri" w:hint="eastAsia"/>
              <w:rtl/>
            </w:rPr>
          </w:rPrChange>
        </w:rPr>
        <w:t>עיף</w:t>
      </w:r>
      <w:r w:rsidRPr="00815A5C">
        <w:rPr>
          <w:rFonts w:ascii="Calibri" w:eastAsia="Calibri" w:hAnsi="Calibri" w:cs="David"/>
          <w:sz w:val="24"/>
          <w:szCs w:val="24"/>
          <w:rtl/>
          <w:rPrChange w:id="489" w:author="Ofir Tal" w:date="2021-02-21T10:10:00Z">
            <w:rPr>
              <w:rFonts w:ascii="Calibri" w:eastAsia="Calibri" w:hAnsi="Calibri"/>
              <w:rtl/>
            </w:rPr>
          </w:rPrChange>
        </w:rPr>
        <w:t xml:space="preserve"> 43 לחוק </w:t>
      </w:r>
      <w:proofErr w:type="spellStart"/>
      <w:r w:rsidRPr="00815A5C">
        <w:rPr>
          <w:rFonts w:ascii="Calibri" w:eastAsia="Calibri" w:hAnsi="Calibri" w:cs="David" w:hint="eastAsia"/>
          <w:sz w:val="24"/>
          <w:szCs w:val="24"/>
          <w:rtl/>
          <w:rPrChange w:id="490" w:author="Ofir Tal" w:date="2021-02-21T10:10:00Z">
            <w:rPr>
              <w:rFonts w:ascii="Calibri" w:eastAsia="Calibri" w:hAnsi="Calibri" w:hint="eastAsia"/>
              <w:rtl/>
            </w:rPr>
          </w:rPrChange>
        </w:rPr>
        <w:t>הגימלאות</w:t>
      </w:r>
      <w:proofErr w:type="spellEnd"/>
      <w:r w:rsidRPr="00815A5C">
        <w:rPr>
          <w:rFonts w:ascii="Calibri" w:eastAsia="Calibri" w:hAnsi="Calibri" w:cs="David"/>
          <w:sz w:val="24"/>
          <w:szCs w:val="24"/>
          <w:rtl/>
          <w:rPrChange w:id="491"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2" w:author="Ofir Tal" w:date="2021-02-21T10:10:00Z">
            <w:rPr>
              <w:rFonts w:ascii="Calibri" w:eastAsia="Calibri" w:hAnsi="Calibri" w:hint="eastAsia"/>
              <w:rtl/>
            </w:rPr>
          </w:rPrChange>
        </w:rPr>
        <w:t>לא</w:t>
      </w:r>
      <w:r w:rsidR="009259DE" w:rsidRPr="00815A5C">
        <w:rPr>
          <w:rFonts w:ascii="Calibri" w:eastAsia="Calibri" w:hAnsi="Calibri" w:cs="David"/>
          <w:sz w:val="24"/>
          <w:szCs w:val="24"/>
          <w:rtl/>
          <w:rPrChange w:id="493"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4" w:author="Ofir Tal" w:date="2021-02-21T10:10:00Z">
            <w:rPr>
              <w:rFonts w:ascii="Calibri" w:eastAsia="Calibri" w:hAnsi="Calibri" w:hint="eastAsia"/>
              <w:rtl/>
            </w:rPr>
          </w:rPrChange>
        </w:rPr>
        <w:t>חל</w:t>
      </w:r>
      <w:r w:rsidR="009259DE" w:rsidRPr="00815A5C">
        <w:rPr>
          <w:rFonts w:ascii="Calibri" w:eastAsia="Calibri" w:hAnsi="Calibri" w:cs="David"/>
          <w:sz w:val="24"/>
          <w:szCs w:val="24"/>
          <w:rtl/>
          <w:rPrChange w:id="495"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6" w:author="Ofir Tal" w:date="2021-02-21T10:10:00Z">
            <w:rPr>
              <w:rFonts w:ascii="Calibri" w:eastAsia="Calibri" w:hAnsi="Calibri" w:hint="eastAsia"/>
              <w:rtl/>
            </w:rPr>
          </w:rPrChange>
        </w:rPr>
        <w:t>על</w:t>
      </w:r>
      <w:r w:rsidR="009259DE" w:rsidRPr="00815A5C">
        <w:rPr>
          <w:rFonts w:ascii="Calibri" w:eastAsia="Calibri" w:hAnsi="Calibri" w:cs="David"/>
          <w:sz w:val="24"/>
          <w:szCs w:val="24"/>
          <w:rtl/>
          <w:rPrChange w:id="497"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8" w:author="Ofir Tal" w:date="2021-02-21T10:10:00Z">
            <w:rPr>
              <w:rFonts w:ascii="Calibri" w:eastAsia="Calibri" w:hAnsi="Calibri" w:hint="eastAsia"/>
              <w:rtl/>
            </w:rPr>
          </w:rPrChange>
        </w:rPr>
        <w:t>היחסים</w:t>
      </w:r>
      <w:r w:rsidR="009259DE" w:rsidRPr="00815A5C">
        <w:rPr>
          <w:rFonts w:ascii="Calibri" w:eastAsia="Calibri" w:hAnsi="Calibri" w:cs="David"/>
          <w:sz w:val="24"/>
          <w:szCs w:val="24"/>
          <w:rtl/>
          <w:rPrChange w:id="499"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500" w:author="Ofir Tal" w:date="2021-02-21T10:10:00Z">
            <w:rPr>
              <w:rFonts w:ascii="Calibri" w:eastAsia="Calibri" w:hAnsi="Calibri" w:hint="eastAsia"/>
              <w:rtl/>
            </w:rPr>
          </w:rPrChange>
        </w:rPr>
        <w:t>בין</w:t>
      </w:r>
      <w:r w:rsidR="009259DE" w:rsidRPr="00815A5C">
        <w:rPr>
          <w:rFonts w:ascii="Calibri" w:eastAsia="Calibri" w:hAnsi="Calibri" w:cs="David"/>
          <w:sz w:val="24"/>
          <w:szCs w:val="24"/>
          <w:rtl/>
          <w:rPrChange w:id="501"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502" w:author="Ofir Tal" w:date="2021-02-21T10:10:00Z">
            <w:rPr>
              <w:rFonts w:ascii="Calibri" w:eastAsia="Calibri" w:hAnsi="Calibri" w:hint="eastAsia"/>
              <w:rtl/>
            </w:rPr>
          </w:rPrChange>
        </w:rPr>
        <w:t>הצדדים</w:t>
      </w:r>
      <w:r w:rsidRPr="00815A5C">
        <w:rPr>
          <w:rFonts w:ascii="Calibri" w:eastAsia="Calibri" w:hAnsi="Calibri" w:cs="David"/>
          <w:sz w:val="24"/>
          <w:szCs w:val="24"/>
          <w:rtl/>
          <w:rPrChange w:id="503" w:author="Ofir Tal" w:date="2021-02-21T10:10:00Z">
            <w:rPr>
              <w:rFonts w:ascii="Calibri" w:eastAsia="Calibri" w:hAnsi="Calibri"/>
              <w:rtl/>
            </w:rPr>
          </w:rPrChange>
        </w:rPr>
        <w:t xml:space="preserve">, </w:t>
      </w:r>
      <w:r w:rsidRPr="00815A5C">
        <w:rPr>
          <w:rFonts w:ascii="Calibri" w:eastAsia="Calibri" w:hAnsi="Calibri" w:cs="David" w:hint="eastAsia"/>
          <w:sz w:val="24"/>
          <w:szCs w:val="24"/>
          <w:rtl/>
          <w:rPrChange w:id="504" w:author="Ofir Tal" w:date="2021-02-21T10:10:00Z">
            <w:rPr>
              <w:rFonts w:ascii="Calibri" w:eastAsia="Calibri" w:hAnsi="Calibri" w:hint="eastAsia"/>
              <w:rtl/>
            </w:rPr>
          </w:rPrChange>
        </w:rPr>
        <w:t>כפי</w:t>
      </w:r>
      <w:r w:rsidRPr="00815A5C">
        <w:rPr>
          <w:rFonts w:ascii="Calibri" w:eastAsia="Calibri" w:hAnsi="Calibri" w:cs="David"/>
          <w:sz w:val="24"/>
          <w:szCs w:val="24"/>
          <w:rtl/>
          <w:rPrChange w:id="505" w:author="Ofir Tal" w:date="2021-02-21T10:10:00Z">
            <w:rPr>
              <w:rFonts w:ascii="Calibri" w:eastAsia="Calibri" w:hAnsi="Calibri"/>
              <w:rtl/>
            </w:rPr>
          </w:rPrChange>
        </w:rPr>
        <w:t xml:space="preserve"> </w:t>
      </w:r>
      <w:r w:rsidRPr="00815A5C">
        <w:rPr>
          <w:rFonts w:ascii="Calibri" w:eastAsia="Calibri" w:hAnsi="Calibri" w:cs="David" w:hint="eastAsia"/>
          <w:sz w:val="24"/>
          <w:szCs w:val="24"/>
          <w:rtl/>
          <w:rPrChange w:id="506" w:author="Ofir Tal" w:date="2021-02-21T10:10:00Z">
            <w:rPr>
              <w:rFonts w:ascii="Calibri" w:eastAsia="Calibri" w:hAnsi="Calibri" w:hint="eastAsia"/>
              <w:rtl/>
            </w:rPr>
          </w:rPrChange>
        </w:rPr>
        <w:t>שעולה</w:t>
      </w:r>
      <w:ins w:id="507" w:author="Ofir Tal" w:date="2021-02-21T10:10:00Z">
        <w:r w:rsidR="00815A5C" w:rsidRPr="00815A5C">
          <w:rPr>
            <w:rFonts w:ascii="Calibri" w:eastAsia="Calibri" w:hAnsi="Calibri" w:cs="David"/>
            <w:sz w:val="24"/>
            <w:szCs w:val="24"/>
            <w:rtl/>
            <w:rPrChange w:id="508" w:author="Ofir Tal" w:date="2021-02-21T10:10:00Z">
              <w:rPr>
                <w:rFonts w:ascii="Calibri" w:eastAsia="Calibri" w:hAnsi="Calibri"/>
                <w:rtl/>
              </w:rPr>
            </w:rPrChange>
          </w:rPr>
          <w:t xml:space="preserve">, </w:t>
        </w:r>
        <w:r w:rsidR="00815A5C" w:rsidRPr="00815A5C">
          <w:rPr>
            <w:rFonts w:ascii="Calibri" w:eastAsia="Calibri" w:hAnsi="Calibri" w:cs="David" w:hint="eastAsia"/>
            <w:sz w:val="24"/>
            <w:szCs w:val="24"/>
            <w:rtl/>
            <w:rPrChange w:id="509" w:author="Ofir Tal" w:date="2021-02-21T10:10:00Z">
              <w:rPr>
                <w:rFonts w:ascii="Calibri" w:eastAsia="Calibri" w:hAnsi="Calibri" w:hint="eastAsia"/>
                <w:rtl/>
              </w:rPr>
            </w:rPrChange>
          </w:rPr>
          <w:t>בין</w:t>
        </w:r>
        <w:r w:rsidR="00815A5C" w:rsidRPr="00815A5C">
          <w:rPr>
            <w:rFonts w:ascii="Calibri" w:eastAsia="Calibri" w:hAnsi="Calibri" w:cs="David"/>
            <w:sz w:val="24"/>
            <w:szCs w:val="24"/>
            <w:rtl/>
            <w:rPrChange w:id="510" w:author="Ofir Tal" w:date="2021-02-21T10:10:00Z">
              <w:rPr>
                <w:rFonts w:ascii="Calibri" w:eastAsia="Calibri" w:hAnsi="Calibri"/>
                <w:rtl/>
              </w:rPr>
            </w:rPrChange>
          </w:rPr>
          <w:t xml:space="preserve"> </w:t>
        </w:r>
        <w:r w:rsidR="00815A5C" w:rsidRPr="00815A5C">
          <w:rPr>
            <w:rFonts w:ascii="Calibri" w:eastAsia="Calibri" w:hAnsi="Calibri" w:cs="David" w:hint="eastAsia"/>
            <w:sz w:val="24"/>
            <w:szCs w:val="24"/>
            <w:rtl/>
            <w:rPrChange w:id="511" w:author="Ofir Tal" w:date="2021-02-21T10:10:00Z">
              <w:rPr>
                <w:rFonts w:ascii="Calibri" w:eastAsia="Calibri" w:hAnsi="Calibri" w:hint="eastAsia"/>
                <w:rtl/>
              </w:rPr>
            </w:rPrChange>
          </w:rPr>
          <w:t>היתר</w:t>
        </w:r>
        <w:r w:rsidR="00815A5C" w:rsidRPr="00815A5C">
          <w:rPr>
            <w:rFonts w:ascii="Calibri" w:eastAsia="Calibri" w:hAnsi="Calibri" w:cs="David"/>
            <w:sz w:val="24"/>
            <w:szCs w:val="24"/>
            <w:rtl/>
            <w:rPrChange w:id="512" w:author="Ofir Tal" w:date="2021-02-21T10:10:00Z">
              <w:rPr>
                <w:rFonts w:ascii="Calibri" w:eastAsia="Calibri" w:hAnsi="Calibri"/>
                <w:rtl/>
              </w:rPr>
            </w:rPrChange>
          </w:rPr>
          <w:t>,</w:t>
        </w:r>
      </w:ins>
      <w:r w:rsidRPr="00815A5C">
        <w:rPr>
          <w:rFonts w:ascii="Calibri" w:eastAsia="Calibri" w:hAnsi="Calibri" w:cs="David"/>
          <w:sz w:val="24"/>
          <w:szCs w:val="24"/>
          <w:rtl/>
          <w:rPrChange w:id="513" w:author="Ofir Tal" w:date="2021-02-21T10:10:00Z">
            <w:rPr>
              <w:rFonts w:ascii="Calibri" w:eastAsia="Calibri" w:hAnsi="Calibri"/>
              <w:rtl/>
            </w:rPr>
          </w:rPrChange>
        </w:rPr>
        <w:t xml:space="preserve"> מסעי</w:t>
      </w:r>
      <w:ins w:id="514" w:author="Ofir Tal" w:date="2021-02-21T10:10:00Z">
        <w:r w:rsidR="00815A5C" w:rsidRPr="00815A5C">
          <w:rPr>
            <w:rFonts w:ascii="Calibri" w:eastAsia="Calibri" w:hAnsi="Calibri" w:cs="David" w:hint="eastAsia"/>
            <w:sz w:val="24"/>
            <w:szCs w:val="24"/>
            <w:rtl/>
            <w:rPrChange w:id="515" w:author="Ofir Tal" w:date="2021-02-21T10:10:00Z">
              <w:rPr>
                <w:rFonts w:ascii="Calibri" w:eastAsia="Calibri" w:hAnsi="Calibri" w:hint="eastAsia"/>
                <w:rtl/>
              </w:rPr>
            </w:rPrChange>
          </w:rPr>
          <w:t>פים</w:t>
        </w:r>
      </w:ins>
      <w:del w:id="516" w:author="Ofir Tal" w:date="2021-02-21T10:10:00Z">
        <w:r w:rsidRPr="00815A5C" w:rsidDel="00815A5C">
          <w:rPr>
            <w:rFonts w:ascii="Calibri" w:eastAsia="Calibri" w:hAnsi="Calibri" w:cs="David" w:hint="eastAsia"/>
            <w:sz w:val="24"/>
            <w:szCs w:val="24"/>
            <w:rtl/>
            <w:rPrChange w:id="517" w:author="Ofir Tal" w:date="2021-02-21T10:10:00Z">
              <w:rPr>
                <w:rFonts w:ascii="Calibri" w:eastAsia="Calibri" w:hAnsi="Calibri" w:hint="eastAsia"/>
                <w:rtl/>
              </w:rPr>
            </w:rPrChange>
          </w:rPr>
          <w:delText>ף</w:delText>
        </w:r>
      </w:del>
      <w:r w:rsidRPr="00815A5C">
        <w:rPr>
          <w:rFonts w:ascii="Calibri" w:eastAsia="Calibri" w:hAnsi="Calibri" w:cs="David"/>
          <w:sz w:val="24"/>
          <w:szCs w:val="24"/>
          <w:rtl/>
          <w:rPrChange w:id="518" w:author="Ofir Tal" w:date="2021-02-21T10:10:00Z">
            <w:rPr>
              <w:rFonts w:ascii="Calibri" w:eastAsia="Calibri" w:hAnsi="Calibri"/>
              <w:rtl/>
            </w:rPr>
          </w:rPrChange>
        </w:rPr>
        <w:t xml:space="preserve"> 11, 12 ו-13 לחוזה</w:t>
      </w:r>
      <w:r w:rsidR="009259DE" w:rsidRPr="00815A5C">
        <w:rPr>
          <w:rFonts w:ascii="Calibri" w:eastAsia="Calibri" w:hAnsi="Calibri" w:cs="David"/>
          <w:sz w:val="24"/>
          <w:szCs w:val="24"/>
          <w:rtl/>
          <w:rPrChange w:id="519" w:author="Ofir Tal" w:date="2021-02-21T10:10:00Z">
            <w:rPr>
              <w:rFonts w:ascii="Calibri" w:eastAsia="Calibri" w:hAnsi="Calibri"/>
              <w:rtl/>
            </w:rPr>
          </w:rPrChange>
        </w:rPr>
        <w:t xml:space="preserve"> העבודה</w:t>
      </w:r>
      <w:r w:rsidR="009259DE" w:rsidRPr="00815A5C">
        <w:rPr>
          <w:rFonts w:ascii="Times New Roman" w:eastAsia="Times New Roman" w:hAnsi="Times New Roman" w:cs="David"/>
          <w:sz w:val="24"/>
          <w:szCs w:val="24"/>
          <w:rtl/>
          <w:lang w:eastAsia="he-IL"/>
          <w:rPrChange w:id="520" w:author="Ofir Tal" w:date="2021-02-21T10:10:00Z">
            <w:rPr>
              <w:rtl/>
              <w:lang w:eastAsia="he-IL"/>
            </w:rPr>
          </w:rPrChange>
        </w:rPr>
        <w:t xml:space="preserve">, וכי </w:t>
      </w:r>
      <w:proofErr w:type="spellStart"/>
      <w:r w:rsidR="009259DE" w:rsidRPr="00815A5C">
        <w:rPr>
          <w:rFonts w:ascii="Times New Roman" w:eastAsia="Times New Roman" w:hAnsi="Times New Roman" w:cs="David" w:hint="eastAsia"/>
          <w:sz w:val="24"/>
          <w:szCs w:val="24"/>
          <w:rtl/>
          <w:lang w:eastAsia="he-IL"/>
          <w:rPrChange w:id="521" w:author="Ofir Tal" w:date="2021-02-21T10:10:00Z">
            <w:rPr>
              <w:rFonts w:hint="eastAsia"/>
              <w:rtl/>
              <w:lang w:eastAsia="he-IL"/>
            </w:rPr>
          </w:rPrChange>
        </w:rPr>
        <w:t>מירוץ</w:t>
      </w:r>
      <w:proofErr w:type="spellEnd"/>
      <w:r w:rsidR="009259DE" w:rsidRPr="00815A5C">
        <w:rPr>
          <w:rFonts w:ascii="Times New Roman" w:eastAsia="Times New Roman" w:hAnsi="Times New Roman" w:cs="David"/>
          <w:sz w:val="24"/>
          <w:szCs w:val="24"/>
          <w:rtl/>
          <w:lang w:eastAsia="he-IL"/>
          <w:rPrChange w:id="522" w:author="Ofir Tal" w:date="2021-02-21T10:10:00Z">
            <w:rPr>
              <w:rtl/>
              <w:lang w:eastAsia="he-IL"/>
            </w:rPr>
          </w:rPrChange>
        </w:rPr>
        <w:t xml:space="preserve"> הזמנים בכל העילות יכול היה להתחיל, לכל המוקדם, מהמועד שבו קיבל המערער לידיו את ההחלטה של הגורם המוסמך להפסקת עבודתו, בחודש דצמבר 2012</w:t>
      </w:r>
      <w:ins w:id="523" w:author="Ofir Tal" w:date="2021-02-21T10:10:00Z">
        <w:r w:rsidR="00815A5C">
          <w:rPr>
            <w:rFonts w:ascii="Times New Roman" w:eastAsia="Times New Roman" w:hAnsi="Times New Roman" w:cs="David" w:hint="cs"/>
            <w:sz w:val="24"/>
            <w:szCs w:val="24"/>
            <w:rtl/>
            <w:lang w:eastAsia="he-IL"/>
          </w:rPr>
          <w:t>;</w:t>
        </w:r>
      </w:ins>
    </w:p>
    <w:p w:rsidR="009259DE" w:rsidRPr="00815A5C" w:rsidRDefault="00005E2A">
      <w:pPr>
        <w:pStyle w:val="a3"/>
        <w:numPr>
          <w:ilvl w:val="0"/>
          <w:numId w:val="11"/>
        </w:numPr>
        <w:tabs>
          <w:tab w:val="left" w:pos="566"/>
        </w:tabs>
        <w:spacing w:after="200" w:line="360" w:lineRule="auto"/>
        <w:jc w:val="both"/>
        <w:rPr>
          <w:rFonts w:ascii="Times New Roman" w:eastAsia="Times New Roman" w:hAnsi="Times New Roman" w:cs="David"/>
          <w:sz w:val="24"/>
          <w:szCs w:val="24"/>
          <w:lang w:eastAsia="he-IL"/>
          <w:rPrChange w:id="524" w:author="Ofir Tal" w:date="2021-02-21T10:10:00Z">
            <w:rPr>
              <w:lang w:eastAsia="he-IL"/>
            </w:rPr>
          </w:rPrChange>
        </w:rPr>
        <w:pPrChange w:id="525" w:author="Ofir Tal" w:date="2021-02-21T10:16:00Z">
          <w:pPr>
            <w:numPr>
              <w:numId w:val="1"/>
            </w:numPr>
            <w:tabs>
              <w:tab w:val="left" w:pos="566"/>
              <w:tab w:val="num" w:pos="630"/>
            </w:tabs>
            <w:spacing w:after="200" w:line="360" w:lineRule="auto"/>
            <w:ind w:left="566" w:hanging="540"/>
            <w:jc w:val="both"/>
          </w:pPr>
        </w:pPrChange>
      </w:pPr>
      <w:ins w:id="526" w:author="Ofir Tal" w:date="2021-02-21T10:15:00Z">
        <w:r>
          <w:rPr>
            <w:rFonts w:ascii="Times New Roman" w:eastAsia="Times New Roman" w:hAnsi="Times New Roman" w:cs="David" w:hint="cs"/>
            <w:sz w:val="24"/>
            <w:szCs w:val="24"/>
            <w:rtl/>
            <w:lang w:eastAsia="he-IL"/>
          </w:rPr>
          <w:t>כי מועד פיטוריו יכול להיות, לכל המוקדם, במועד בו ניתנה החלטת הנציבות בעני</w:t>
        </w:r>
      </w:ins>
      <w:ins w:id="527" w:author="Ofir Tal" w:date="2021-02-21T10:16:00Z">
        <w:r>
          <w:rPr>
            <w:rFonts w:ascii="Times New Roman" w:eastAsia="Times New Roman" w:hAnsi="Times New Roman" w:cs="David" w:hint="cs"/>
            <w:sz w:val="24"/>
            <w:szCs w:val="24"/>
            <w:rtl/>
            <w:lang w:eastAsia="he-IL"/>
          </w:rPr>
          <w:t>י</w:t>
        </w:r>
      </w:ins>
      <w:ins w:id="528" w:author="Ofir Tal" w:date="2021-02-21T10:15:00Z">
        <w:r>
          <w:rPr>
            <w:rFonts w:ascii="Times New Roman" w:eastAsia="Times New Roman" w:hAnsi="Times New Roman" w:cs="David" w:hint="cs"/>
            <w:sz w:val="24"/>
            <w:szCs w:val="24"/>
            <w:rtl/>
            <w:lang w:eastAsia="he-IL"/>
          </w:rPr>
          <w:t xml:space="preserve">נו </w:t>
        </w:r>
      </w:ins>
      <w:ins w:id="529" w:author="Ofir Tal" w:date="2021-02-21T10:16:00Z">
        <w:r>
          <w:rPr>
            <w:rFonts w:ascii="Times New Roman" w:eastAsia="Times New Roman" w:hAnsi="Times New Roman" w:cs="David" w:hint="cs"/>
            <w:sz w:val="24"/>
            <w:szCs w:val="24"/>
            <w:rtl/>
            <w:lang w:eastAsia="he-IL"/>
          </w:rPr>
          <w:t xml:space="preserve">בחודש דצמבר 2012, ובהתאם לכך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כל טענותיו נגד הליך הפיטורים לא התיישנו עת הגיש תביעתו לבית הדין קמא.</w:t>
        </w:r>
      </w:ins>
      <w:bookmarkStart w:id="530" w:name="_GoBack"/>
      <w:bookmarkEnd w:id="530"/>
      <w:del w:id="531" w:author="Ofir Tal" w:date="2021-02-21T10:10:00Z">
        <w:r w:rsidR="009259DE" w:rsidRPr="00815A5C" w:rsidDel="00815A5C">
          <w:rPr>
            <w:rFonts w:ascii="Times New Roman" w:eastAsia="Times New Roman" w:hAnsi="Times New Roman" w:cs="David"/>
            <w:sz w:val="24"/>
            <w:szCs w:val="24"/>
            <w:rtl/>
            <w:lang w:eastAsia="he-IL"/>
            <w:rPrChange w:id="532" w:author="Ofir Tal" w:date="2021-02-21T10:10:00Z">
              <w:rPr>
                <w:rtl/>
                <w:lang w:eastAsia="he-IL"/>
              </w:rPr>
            </w:rPrChange>
          </w:rPr>
          <w:delText xml:space="preserve">. </w:delText>
        </w:r>
      </w:del>
    </w:p>
    <w:p w:rsidR="00346476" w:rsidRPr="00346476" w:rsidDel="00815A5C" w:rsidRDefault="00005E2A" w:rsidP="00346476">
      <w:pPr>
        <w:tabs>
          <w:tab w:val="left" w:pos="566"/>
        </w:tabs>
        <w:spacing w:after="200" w:line="360" w:lineRule="auto"/>
        <w:jc w:val="both"/>
        <w:rPr>
          <w:del w:id="533" w:author="Ofir Tal" w:date="2021-02-21T10:10:00Z"/>
          <w:rFonts w:ascii="Times New Roman" w:eastAsia="Times New Roman" w:hAnsi="Times New Roman" w:cs="David"/>
          <w:sz w:val="24"/>
          <w:szCs w:val="24"/>
          <w:highlight w:val="green"/>
          <w:rtl/>
          <w:lang w:eastAsia="he-IL"/>
        </w:rPr>
      </w:pPr>
      <w:ins w:id="534" w:author="Ofir Tal" w:date="2021-02-21T10:17:00Z">
        <w:r w:rsidRPr="00005E2A">
          <w:rPr>
            <w:rFonts w:ascii="Times New Roman" w:eastAsia="Times New Roman" w:hAnsi="Times New Roman" w:cs="David" w:hint="eastAsia"/>
            <w:sz w:val="24"/>
            <w:szCs w:val="24"/>
            <w:highlight w:val="cyan"/>
            <w:rtl/>
            <w:lang w:eastAsia="he-IL"/>
            <w:rPrChange w:id="535" w:author="Ofir Tal" w:date="2021-02-21T10:17:00Z">
              <w:rPr>
                <w:rFonts w:ascii="Times New Roman" w:eastAsia="Times New Roman" w:hAnsi="Times New Roman" w:cs="David" w:hint="eastAsia"/>
                <w:sz w:val="24"/>
                <w:szCs w:val="24"/>
                <w:highlight w:val="green"/>
                <w:rtl/>
                <w:lang w:eastAsia="he-IL"/>
              </w:rPr>
            </w:rPrChange>
          </w:rPr>
          <w:t>זה</w:t>
        </w:r>
        <w:r w:rsidRPr="00005E2A">
          <w:rPr>
            <w:rFonts w:ascii="Times New Roman" w:eastAsia="Times New Roman" w:hAnsi="Times New Roman" w:cs="David"/>
            <w:sz w:val="24"/>
            <w:szCs w:val="24"/>
            <w:highlight w:val="cyan"/>
            <w:rtl/>
            <w:lang w:eastAsia="he-IL"/>
            <w:rPrChange w:id="536"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37" w:author="Ofir Tal" w:date="2021-02-21T10:17:00Z">
              <w:rPr>
                <w:rFonts w:ascii="Times New Roman" w:eastAsia="Times New Roman" w:hAnsi="Times New Roman" w:cs="David" w:hint="eastAsia"/>
                <w:sz w:val="24"/>
                <w:szCs w:val="24"/>
                <w:highlight w:val="green"/>
                <w:rtl/>
                <w:lang w:eastAsia="he-IL"/>
              </w:rPr>
            </w:rPrChange>
          </w:rPr>
          <w:t>מיותר</w:t>
        </w:r>
        <w:r w:rsidRPr="00005E2A">
          <w:rPr>
            <w:rFonts w:ascii="Times New Roman" w:eastAsia="Times New Roman" w:hAnsi="Times New Roman" w:cs="David"/>
            <w:sz w:val="24"/>
            <w:szCs w:val="24"/>
            <w:highlight w:val="cyan"/>
            <w:rtl/>
            <w:lang w:eastAsia="he-IL"/>
            <w:rPrChange w:id="538"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39" w:author="Ofir Tal" w:date="2021-02-21T10:17:00Z">
              <w:rPr>
                <w:rFonts w:ascii="Times New Roman" w:eastAsia="Times New Roman" w:hAnsi="Times New Roman" w:cs="David" w:hint="eastAsia"/>
                <w:sz w:val="24"/>
                <w:szCs w:val="24"/>
                <w:highlight w:val="green"/>
                <w:rtl/>
                <w:lang w:eastAsia="he-IL"/>
              </w:rPr>
            </w:rPrChange>
          </w:rPr>
          <w:t>לדעתי</w:t>
        </w:r>
        <w:r w:rsidRPr="00005E2A">
          <w:rPr>
            <w:rFonts w:ascii="Times New Roman" w:eastAsia="Times New Roman" w:hAnsi="Times New Roman" w:cs="David"/>
            <w:sz w:val="24"/>
            <w:szCs w:val="24"/>
            <w:highlight w:val="cyan"/>
            <w:rtl/>
            <w:lang w:eastAsia="he-IL"/>
            <w:rPrChange w:id="540"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1" w:author="Ofir Tal" w:date="2021-02-21T10:17:00Z">
              <w:rPr>
                <w:rFonts w:ascii="Times New Roman" w:eastAsia="Times New Roman" w:hAnsi="Times New Roman" w:cs="David" w:hint="eastAsia"/>
                <w:sz w:val="24"/>
                <w:szCs w:val="24"/>
                <w:highlight w:val="green"/>
                <w:rtl/>
                <w:lang w:eastAsia="he-IL"/>
              </w:rPr>
            </w:rPrChange>
          </w:rPr>
          <w:t>אבל</w:t>
        </w:r>
        <w:r w:rsidRPr="00005E2A">
          <w:rPr>
            <w:rFonts w:ascii="Times New Roman" w:eastAsia="Times New Roman" w:hAnsi="Times New Roman" w:cs="David"/>
            <w:sz w:val="24"/>
            <w:szCs w:val="24"/>
            <w:highlight w:val="cyan"/>
            <w:rtl/>
            <w:lang w:eastAsia="he-IL"/>
            <w:rPrChange w:id="542"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3" w:author="Ofir Tal" w:date="2021-02-21T10:17:00Z">
              <w:rPr>
                <w:rFonts w:ascii="Times New Roman" w:eastAsia="Times New Roman" w:hAnsi="Times New Roman" w:cs="David" w:hint="eastAsia"/>
                <w:sz w:val="24"/>
                <w:szCs w:val="24"/>
                <w:highlight w:val="green"/>
                <w:rtl/>
                <w:lang w:eastAsia="he-IL"/>
              </w:rPr>
            </w:rPrChange>
          </w:rPr>
          <w:t>הוספתי</w:t>
        </w:r>
        <w:r w:rsidRPr="00005E2A">
          <w:rPr>
            <w:rFonts w:ascii="Times New Roman" w:eastAsia="Times New Roman" w:hAnsi="Times New Roman" w:cs="David"/>
            <w:sz w:val="24"/>
            <w:szCs w:val="24"/>
            <w:highlight w:val="cyan"/>
            <w:rtl/>
            <w:lang w:eastAsia="he-IL"/>
            <w:rPrChange w:id="544"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5" w:author="Ofir Tal" w:date="2021-02-21T10:17:00Z">
              <w:rPr>
                <w:rFonts w:ascii="Times New Roman" w:eastAsia="Times New Roman" w:hAnsi="Times New Roman" w:cs="David" w:hint="eastAsia"/>
                <w:sz w:val="24"/>
                <w:szCs w:val="24"/>
                <w:highlight w:val="green"/>
                <w:rtl/>
                <w:lang w:eastAsia="he-IL"/>
              </w:rPr>
            </w:rPrChange>
          </w:rPr>
          <w:t>פיסקה</w:t>
        </w:r>
        <w:r w:rsidRPr="00005E2A">
          <w:rPr>
            <w:rFonts w:ascii="Times New Roman" w:eastAsia="Times New Roman" w:hAnsi="Times New Roman" w:cs="David"/>
            <w:sz w:val="24"/>
            <w:szCs w:val="24"/>
            <w:highlight w:val="cyan"/>
            <w:rtl/>
            <w:lang w:eastAsia="he-IL"/>
            <w:rPrChange w:id="546"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7" w:author="Ofir Tal" w:date="2021-02-21T10:17:00Z">
              <w:rPr>
                <w:rFonts w:ascii="Times New Roman" w:eastAsia="Times New Roman" w:hAnsi="Times New Roman" w:cs="David" w:hint="eastAsia"/>
                <w:sz w:val="24"/>
                <w:szCs w:val="24"/>
                <w:highlight w:val="green"/>
                <w:rtl/>
                <w:lang w:eastAsia="he-IL"/>
              </w:rPr>
            </w:rPrChange>
          </w:rPr>
          <w:t>שאני</w:t>
        </w:r>
        <w:r w:rsidRPr="00005E2A">
          <w:rPr>
            <w:rFonts w:ascii="Times New Roman" w:eastAsia="Times New Roman" w:hAnsi="Times New Roman" w:cs="David"/>
            <w:sz w:val="24"/>
            <w:szCs w:val="24"/>
            <w:highlight w:val="cyan"/>
            <w:rtl/>
            <w:lang w:eastAsia="he-IL"/>
            <w:rPrChange w:id="548"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9" w:author="Ofir Tal" w:date="2021-02-21T10:17:00Z">
              <w:rPr>
                <w:rFonts w:ascii="Times New Roman" w:eastAsia="Times New Roman" w:hAnsi="Times New Roman" w:cs="David" w:hint="eastAsia"/>
                <w:sz w:val="24"/>
                <w:szCs w:val="24"/>
                <w:highlight w:val="green"/>
                <w:rtl/>
                <w:lang w:eastAsia="he-IL"/>
              </w:rPr>
            </w:rPrChange>
          </w:rPr>
          <w:t>מקווה</w:t>
        </w:r>
        <w:r w:rsidRPr="00005E2A">
          <w:rPr>
            <w:rFonts w:ascii="Times New Roman" w:eastAsia="Times New Roman" w:hAnsi="Times New Roman" w:cs="David"/>
            <w:sz w:val="24"/>
            <w:szCs w:val="24"/>
            <w:highlight w:val="cyan"/>
            <w:rtl/>
            <w:lang w:eastAsia="he-IL"/>
            <w:rPrChange w:id="550"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51" w:author="Ofir Tal" w:date="2021-02-21T10:17:00Z">
              <w:rPr>
                <w:rFonts w:ascii="Times New Roman" w:eastAsia="Times New Roman" w:hAnsi="Times New Roman" w:cs="David" w:hint="eastAsia"/>
                <w:sz w:val="24"/>
                <w:szCs w:val="24"/>
                <w:highlight w:val="green"/>
                <w:rtl/>
                <w:lang w:eastAsia="he-IL"/>
              </w:rPr>
            </w:rPrChange>
          </w:rPr>
          <w:t>שלא</w:t>
        </w:r>
        <w:r w:rsidRPr="00005E2A">
          <w:rPr>
            <w:rFonts w:ascii="Times New Roman" w:eastAsia="Times New Roman" w:hAnsi="Times New Roman" w:cs="David"/>
            <w:sz w:val="24"/>
            <w:szCs w:val="24"/>
            <w:highlight w:val="cyan"/>
            <w:rtl/>
            <w:lang w:eastAsia="he-IL"/>
            <w:rPrChange w:id="552"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53" w:author="Ofir Tal" w:date="2021-02-21T10:17:00Z">
              <w:rPr>
                <w:rFonts w:ascii="Times New Roman" w:eastAsia="Times New Roman" w:hAnsi="Times New Roman" w:cs="David" w:hint="eastAsia"/>
                <w:sz w:val="24"/>
                <w:szCs w:val="24"/>
                <w:highlight w:val="green"/>
                <w:rtl/>
                <w:lang w:eastAsia="he-IL"/>
              </w:rPr>
            </w:rPrChange>
          </w:rPr>
          <w:t>תזיק</w:t>
        </w:r>
        <w:r>
          <w:rPr>
            <w:rFonts w:ascii="Times New Roman" w:eastAsia="Times New Roman" w:hAnsi="Times New Roman" w:cs="David" w:hint="cs"/>
            <w:sz w:val="24"/>
            <w:szCs w:val="24"/>
            <w:highlight w:val="green"/>
            <w:rtl/>
            <w:lang w:eastAsia="he-IL"/>
          </w:rPr>
          <w:t xml:space="preserve"> </w:t>
        </w:r>
      </w:ins>
      <w:del w:id="554" w:author="Ofir Tal" w:date="2021-02-21T10:10:00Z">
        <w:r w:rsidR="00346476" w:rsidRPr="00346476" w:rsidDel="00815A5C">
          <w:rPr>
            <w:rFonts w:ascii="Times New Roman" w:eastAsia="Times New Roman" w:hAnsi="Times New Roman" w:cs="David" w:hint="cs"/>
            <w:sz w:val="24"/>
            <w:szCs w:val="24"/>
            <w:highlight w:val="green"/>
            <w:rtl/>
            <w:lang w:eastAsia="he-IL"/>
          </w:rPr>
          <w:delText xml:space="preserve">אנא בחן פעם נוספת את נושא ההתישנות על הפיטורין. אתה ציינת אמנם בקצרה בפעם שעברה שמבחינה  משפטית לא הייתי מפוטר אבל אב ביה"ד לא התיחס לכך ויצר רושם שהפור נפל.. בהערות שמחקת מהטיוטא הקודמת פרטתי אולי באריכות אבל אם איני טועה אפשר לתמצת זאת </w:delText>
        </w:r>
        <w:r w:rsidR="00346476" w:rsidRPr="00346476" w:rsidDel="00815A5C">
          <w:rPr>
            <w:rFonts w:ascii="Times New Roman" w:eastAsia="Times New Roman" w:hAnsi="Times New Roman" w:cs="David"/>
            <w:sz w:val="24"/>
            <w:szCs w:val="24"/>
            <w:highlight w:val="green"/>
            <w:rtl/>
            <w:lang w:eastAsia="he-IL"/>
          </w:rPr>
          <w:delText>–</w:delText>
        </w:r>
        <w:r w:rsidR="00346476" w:rsidRPr="00346476" w:rsidDel="00815A5C">
          <w:rPr>
            <w:rFonts w:ascii="Times New Roman" w:eastAsia="Times New Roman" w:hAnsi="Times New Roman" w:cs="David" w:hint="cs"/>
            <w:sz w:val="24"/>
            <w:szCs w:val="24"/>
            <w:highlight w:val="green"/>
            <w:rtl/>
            <w:lang w:eastAsia="he-IL"/>
          </w:rPr>
          <w:delText>ואתה מצוין בכך כדי להדגיש פעם נוספת גם שמדובר במקשה אחת {(במיוחד לאור כל הטיעונים שהעלינובמסמך זה)</w:delText>
        </w:r>
      </w:del>
    </w:p>
    <w:p w:rsidR="00221144" w:rsidRPr="00346476" w:rsidDel="00815A5C" w:rsidRDefault="00F06F24" w:rsidP="00F32B9A">
      <w:pPr>
        <w:tabs>
          <w:tab w:val="left" w:pos="566"/>
        </w:tabs>
        <w:spacing w:after="200" w:line="360" w:lineRule="auto"/>
        <w:ind w:left="566"/>
        <w:jc w:val="both"/>
        <w:rPr>
          <w:del w:id="555" w:author="Ofir Tal" w:date="2021-02-21T10:10:00Z"/>
          <w:rFonts w:ascii="Times New Roman" w:eastAsia="Times New Roman" w:hAnsi="Times New Roman" w:cs="David"/>
          <w:sz w:val="24"/>
          <w:szCs w:val="24"/>
          <w:highlight w:val="green"/>
          <w:rtl/>
          <w:lang w:eastAsia="he-IL"/>
        </w:rPr>
      </w:pPr>
      <w:del w:id="556" w:author="Ofir Tal" w:date="2021-02-21T10:10:00Z">
        <w:r w:rsidRPr="00346476" w:rsidDel="00815A5C">
          <w:rPr>
            <w:rFonts w:ascii="Times New Roman" w:eastAsia="Times New Roman" w:hAnsi="Times New Roman" w:cs="David" w:hint="cs"/>
            <w:sz w:val="24"/>
            <w:szCs w:val="24"/>
            <w:highlight w:val="green"/>
            <w:rtl/>
            <w:lang w:eastAsia="he-IL"/>
          </w:rPr>
          <w:delText xml:space="preserve">התביעה בגין הפסקת העבודה היתה צריכה ויכולה להיות רק נגד הנש"מ. הפעולה של הסמנכ"לית </w:delText>
        </w:r>
        <w:r w:rsidR="00221144" w:rsidRPr="00346476" w:rsidDel="00815A5C">
          <w:rPr>
            <w:rFonts w:ascii="Times New Roman" w:eastAsia="Times New Roman" w:hAnsi="Times New Roman" w:cs="David" w:hint="cs"/>
            <w:sz w:val="24"/>
            <w:szCs w:val="24"/>
            <w:highlight w:val="green"/>
            <w:rtl/>
            <w:lang w:eastAsia="he-IL"/>
          </w:rPr>
          <w:delText xml:space="preserve">האוצר שלא פיטרה אותי ולא יכלה לפטר אותי, ורק </w:delText>
        </w:r>
        <w:r w:rsidRPr="00346476" w:rsidDel="00815A5C">
          <w:rPr>
            <w:rFonts w:ascii="Times New Roman" w:eastAsia="Times New Roman" w:hAnsi="Times New Roman" w:cs="David" w:hint="cs"/>
            <w:sz w:val="24"/>
            <w:szCs w:val="24"/>
            <w:highlight w:val="green"/>
            <w:rtl/>
            <w:lang w:eastAsia="he-IL"/>
          </w:rPr>
          <w:delText>מנעה ממני כניסה למשרד אינה עילה לתביעה על פיטורין שלא נעשו . עובדה שגם היא חתמה על מסמך ראשון כזה במצורף ו</w:delText>
        </w:r>
        <w:r w:rsidRPr="00346476" w:rsidDel="00815A5C">
          <w:rPr>
            <w:rFonts w:ascii="Times New Roman" w:eastAsia="Times New Roman" w:hAnsi="Times New Roman" w:cs="David" w:hint="cs"/>
            <w:sz w:val="24"/>
            <w:szCs w:val="24"/>
            <w:highlight w:val="green"/>
            <w:u w:val="single"/>
            <w:rtl/>
            <w:lang w:eastAsia="he-IL"/>
          </w:rPr>
          <w:delText>אחרי</w:delText>
        </w:r>
        <w:r w:rsidRPr="00346476" w:rsidDel="00815A5C">
          <w:rPr>
            <w:rFonts w:ascii="Times New Roman" w:eastAsia="Times New Roman" w:hAnsi="Times New Roman" w:cs="David" w:hint="cs"/>
            <w:sz w:val="24"/>
            <w:szCs w:val="24"/>
            <w:highlight w:val="green"/>
            <w:rtl/>
            <w:lang w:eastAsia="he-IL"/>
          </w:rPr>
          <w:delText xml:space="preserve"> חתימת ציון לוי (ב-21.11.12) בשם הנציב (על הפרשתי לפנסיה</w:delText>
        </w:r>
        <w:r w:rsidR="00221144"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 כל זמן שהנציבות לא אמרה דברה(וגם מינהל הגמלאות לא ידע דבר על פרישתי לגימלאות עד 3.12.12</w:delText>
        </w:r>
        <w:r w:rsidR="00221144"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 xml:space="preserve"> לא קמה עילה לתביעה נגד המעסיק שכאמור בראש החוזה מיוצג </w:delText>
        </w:r>
        <w:r w:rsidR="00221144" w:rsidRPr="00346476" w:rsidDel="00815A5C">
          <w:rPr>
            <w:rFonts w:ascii="Times New Roman" w:eastAsia="Times New Roman" w:hAnsi="Times New Roman" w:cs="David" w:hint="cs"/>
            <w:sz w:val="24"/>
            <w:szCs w:val="24"/>
            <w:highlight w:val="green"/>
            <w:rtl/>
            <w:lang w:eastAsia="he-IL"/>
          </w:rPr>
          <w:delText xml:space="preserve">ע"י נציב שרות המדינה. משרד האוצר לא היה יעד לתביעה. </w:delText>
        </w:r>
        <w:r w:rsidR="00F32B9A" w:rsidRPr="00346476" w:rsidDel="00815A5C">
          <w:rPr>
            <w:rFonts w:ascii="Times New Roman" w:eastAsia="Times New Roman" w:hAnsi="Times New Roman" w:cs="David" w:hint="cs"/>
            <w:sz w:val="24"/>
            <w:szCs w:val="24"/>
            <w:highlight w:val="green"/>
            <w:rtl/>
            <w:lang w:eastAsia="he-IL"/>
          </w:rPr>
          <w:delText xml:space="preserve">לדעתי ההדגמה בליווי המסמכים ממה שקרה לי-2002 עם החשכ"ל משמעותי </w:delText>
        </w:r>
        <w:r w:rsidR="00346476" w:rsidRPr="00346476" w:rsidDel="00815A5C">
          <w:rPr>
            <w:rFonts w:ascii="Times New Roman" w:eastAsia="Times New Roman" w:hAnsi="Times New Roman" w:cs="David" w:hint="cs"/>
            <w:sz w:val="24"/>
            <w:szCs w:val="24"/>
            <w:highlight w:val="green"/>
            <w:rtl/>
            <w:lang w:eastAsia="he-IL"/>
          </w:rPr>
          <w:delText>מ</w:delText>
        </w:r>
        <w:r w:rsidR="00F32B9A" w:rsidRPr="00346476" w:rsidDel="00815A5C">
          <w:rPr>
            <w:rFonts w:ascii="Times New Roman" w:eastAsia="Times New Roman" w:hAnsi="Times New Roman" w:cs="David" w:hint="cs"/>
            <w:sz w:val="24"/>
            <w:szCs w:val="24"/>
            <w:highlight w:val="green"/>
            <w:rtl/>
            <w:lang w:eastAsia="he-IL"/>
          </w:rPr>
          <w:delText>אד.</w:delText>
        </w:r>
      </w:del>
    </w:p>
    <w:p w:rsidR="00F06F24" w:rsidRPr="00346476" w:rsidDel="00815A5C" w:rsidRDefault="00346476" w:rsidP="00F32B9A">
      <w:pPr>
        <w:tabs>
          <w:tab w:val="left" w:pos="566"/>
        </w:tabs>
        <w:spacing w:after="200" w:line="360" w:lineRule="auto"/>
        <w:ind w:left="566"/>
        <w:jc w:val="both"/>
        <w:rPr>
          <w:del w:id="557" w:author="Ofir Tal" w:date="2021-02-21T10:10:00Z"/>
          <w:rFonts w:ascii="Times New Roman" w:eastAsia="Times New Roman" w:hAnsi="Times New Roman" w:cs="David"/>
          <w:sz w:val="24"/>
          <w:szCs w:val="24"/>
          <w:highlight w:val="green"/>
          <w:rtl/>
          <w:lang w:eastAsia="he-IL"/>
        </w:rPr>
      </w:pPr>
      <w:del w:id="558" w:author="Ofir Tal" w:date="2021-02-21T10:10:00Z">
        <w:r w:rsidRPr="00346476" w:rsidDel="00815A5C">
          <w:rPr>
            <w:rFonts w:ascii="Times New Roman" w:eastAsia="Times New Roman" w:hAnsi="Times New Roman" w:cs="David" w:hint="cs"/>
            <w:sz w:val="24"/>
            <w:szCs w:val="24"/>
            <w:highlight w:val="green"/>
            <w:rtl/>
            <w:lang w:eastAsia="he-IL"/>
          </w:rPr>
          <w:delText xml:space="preserve"> </w:delText>
        </w:r>
        <w:r w:rsidR="00F32B9A" w:rsidRPr="00346476" w:rsidDel="00815A5C">
          <w:rPr>
            <w:rFonts w:ascii="Times New Roman" w:eastAsia="Times New Roman" w:hAnsi="Times New Roman" w:cs="David" w:hint="cs"/>
            <w:sz w:val="24"/>
            <w:szCs w:val="24"/>
            <w:highlight w:val="green"/>
            <w:rtl/>
            <w:lang w:eastAsia="he-IL"/>
          </w:rPr>
          <w:delText>.</w:delText>
        </w:r>
      </w:del>
    </w:p>
    <w:p w:rsidR="00221144" w:rsidRPr="00346476" w:rsidDel="00815A5C" w:rsidRDefault="00221144" w:rsidP="00221144">
      <w:pPr>
        <w:tabs>
          <w:tab w:val="left" w:pos="566"/>
        </w:tabs>
        <w:spacing w:after="200" w:line="360" w:lineRule="auto"/>
        <w:ind w:left="566"/>
        <w:jc w:val="both"/>
        <w:rPr>
          <w:del w:id="559" w:author="Ofir Tal" w:date="2021-02-21T10:10:00Z"/>
          <w:rFonts w:ascii="Times New Roman" w:eastAsia="Times New Roman" w:hAnsi="Times New Roman" w:cs="David"/>
          <w:sz w:val="24"/>
          <w:szCs w:val="24"/>
          <w:lang w:eastAsia="he-IL"/>
        </w:rPr>
      </w:pPr>
      <w:del w:id="560" w:author="Ofir Tal" w:date="2021-02-21T10:10:00Z">
        <w:r w:rsidRPr="00346476" w:rsidDel="00815A5C">
          <w:rPr>
            <w:rFonts w:ascii="Times New Roman" w:eastAsia="Times New Roman" w:hAnsi="Times New Roman" w:cs="David" w:hint="cs"/>
            <w:sz w:val="24"/>
            <w:szCs w:val="24"/>
            <w:highlight w:val="green"/>
            <w:rtl/>
            <w:lang w:eastAsia="he-IL"/>
          </w:rPr>
          <w:delText>כ"כ אני מבקש שתודיע שהפיצוי המבוקש הוגבל ל300</w:delText>
        </w:r>
        <w:r w:rsidR="00F32B9A"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000שח בגלל אילוצי אגרה והיא מינימלית ונותרת על כנה במלואה בכל מקרה</w:delText>
        </w:r>
        <w:r w:rsidR="00F32B9A" w:rsidRPr="00346476" w:rsidDel="00815A5C">
          <w:rPr>
            <w:rFonts w:ascii="Times New Roman" w:eastAsia="Times New Roman" w:hAnsi="Times New Roman" w:cs="David" w:hint="cs"/>
            <w:sz w:val="24"/>
            <w:szCs w:val="24"/>
            <w:highlight w:val="green"/>
            <w:rtl/>
            <w:lang w:eastAsia="he-IL"/>
          </w:rPr>
          <w:delText>.</w:delText>
        </w:r>
      </w:del>
    </w:p>
    <w:p w:rsidR="00E24065" w:rsidRPr="00E24065" w:rsidDel="00815A5C" w:rsidRDefault="00E24065" w:rsidP="00E24065">
      <w:pPr>
        <w:tabs>
          <w:tab w:val="center" w:pos="-2268"/>
          <w:tab w:val="left" w:pos="631"/>
        </w:tabs>
        <w:spacing w:before="120" w:after="0" w:line="240" w:lineRule="auto"/>
        <w:jc w:val="both"/>
        <w:rPr>
          <w:del w:id="561" w:author="Ofir Tal" w:date="2021-02-21T10:10:00Z"/>
          <w:rFonts w:ascii="Times New Roman" w:eastAsia="Times New Roman" w:hAnsi="Times New Roman" w:cs="David"/>
          <w:sz w:val="24"/>
          <w:szCs w:val="24"/>
          <w:rtl/>
          <w:lang w:eastAsia="he-IL"/>
        </w:rPr>
      </w:pPr>
    </w:p>
    <w:p w:rsidR="00815A5C" w:rsidRDefault="00815A5C" w:rsidP="00E24065">
      <w:pPr>
        <w:tabs>
          <w:tab w:val="center" w:pos="-2268"/>
          <w:tab w:val="left" w:pos="584"/>
        </w:tabs>
        <w:spacing w:before="120" w:after="0" w:line="360" w:lineRule="auto"/>
        <w:jc w:val="both"/>
        <w:rPr>
          <w:ins w:id="562" w:author="Ofir Tal" w:date="2021-02-21T10:10:00Z"/>
          <w:rFonts w:ascii="Times New Roman" w:eastAsia="Times New Roman" w:hAnsi="Times New Roman" w:cs="David"/>
          <w:b/>
          <w:bCs/>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2AE43193"/>
    <w:multiLevelType w:val="hybridMultilevel"/>
    <w:tmpl w:val="5316E596"/>
    <w:lvl w:ilvl="0" w:tplc="87EE4436">
      <w:start w:val="1"/>
      <w:numFmt w:val="decimal"/>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 w15:restartNumberingAfterBreak="0">
    <w:nsid w:val="3C735667"/>
    <w:multiLevelType w:val="multilevel"/>
    <w:tmpl w:val="75E8A498"/>
    <w:lvl w:ilvl="0">
      <w:start w:val="7"/>
      <w:numFmt w:val="decimal"/>
      <w:lvlText w:val="%1."/>
      <w:lvlJc w:val="left"/>
      <w:pPr>
        <w:ind w:left="360" w:hanging="360"/>
      </w:pPr>
      <w:rPr>
        <w:rFonts w:hint="default"/>
        <w:b/>
        <w:bCs/>
        <w:lang w:val="en-US"/>
      </w:rPr>
    </w:lvl>
    <w:lvl w:ilvl="1">
      <w:start w:val="5"/>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033636"/>
    <w:multiLevelType w:val="hybridMultilevel"/>
    <w:tmpl w:val="EC9E0ECC"/>
    <w:lvl w:ilvl="0" w:tplc="E512826C">
      <w:start w:val="1"/>
      <w:numFmt w:val="decimal"/>
      <w:lvlText w:val="%1."/>
      <w:lvlJc w:val="left"/>
      <w:pPr>
        <w:ind w:left="1574" w:hanging="360"/>
      </w:pPr>
      <w:rPr>
        <w:rFonts w:hint="default"/>
      </w:rPr>
    </w:lvl>
    <w:lvl w:ilvl="1" w:tplc="04090019" w:tentative="1">
      <w:start w:val="1"/>
      <w:numFmt w:val="lowerLetter"/>
      <w:lvlText w:val="%2."/>
      <w:lvlJc w:val="left"/>
      <w:pPr>
        <w:ind w:left="2294" w:hanging="360"/>
      </w:pPr>
    </w:lvl>
    <w:lvl w:ilvl="2" w:tplc="0409001B" w:tentative="1">
      <w:start w:val="1"/>
      <w:numFmt w:val="lowerRoman"/>
      <w:lvlText w:val="%3."/>
      <w:lvlJc w:val="right"/>
      <w:pPr>
        <w:ind w:left="3014" w:hanging="180"/>
      </w:pPr>
    </w:lvl>
    <w:lvl w:ilvl="3" w:tplc="0409000F" w:tentative="1">
      <w:start w:val="1"/>
      <w:numFmt w:val="decimal"/>
      <w:lvlText w:val="%4."/>
      <w:lvlJc w:val="left"/>
      <w:pPr>
        <w:ind w:left="3734" w:hanging="360"/>
      </w:pPr>
    </w:lvl>
    <w:lvl w:ilvl="4" w:tplc="04090019" w:tentative="1">
      <w:start w:val="1"/>
      <w:numFmt w:val="lowerLetter"/>
      <w:lvlText w:val="%5."/>
      <w:lvlJc w:val="left"/>
      <w:pPr>
        <w:ind w:left="4454" w:hanging="360"/>
      </w:pPr>
    </w:lvl>
    <w:lvl w:ilvl="5" w:tplc="0409001B" w:tentative="1">
      <w:start w:val="1"/>
      <w:numFmt w:val="lowerRoman"/>
      <w:lvlText w:val="%6."/>
      <w:lvlJc w:val="right"/>
      <w:pPr>
        <w:ind w:left="5174" w:hanging="180"/>
      </w:pPr>
    </w:lvl>
    <w:lvl w:ilvl="6" w:tplc="0409000F" w:tentative="1">
      <w:start w:val="1"/>
      <w:numFmt w:val="decimal"/>
      <w:lvlText w:val="%7."/>
      <w:lvlJc w:val="left"/>
      <w:pPr>
        <w:ind w:left="5894" w:hanging="360"/>
      </w:pPr>
    </w:lvl>
    <w:lvl w:ilvl="7" w:tplc="04090019" w:tentative="1">
      <w:start w:val="1"/>
      <w:numFmt w:val="lowerLetter"/>
      <w:lvlText w:val="%8."/>
      <w:lvlJc w:val="left"/>
      <w:pPr>
        <w:ind w:left="6614" w:hanging="360"/>
      </w:pPr>
    </w:lvl>
    <w:lvl w:ilvl="8" w:tplc="0409001B" w:tentative="1">
      <w:start w:val="1"/>
      <w:numFmt w:val="lowerRoman"/>
      <w:lvlText w:val="%9."/>
      <w:lvlJc w:val="right"/>
      <w:pPr>
        <w:ind w:left="7334" w:hanging="180"/>
      </w:pPr>
    </w:lvl>
  </w:abstractNum>
  <w:abstractNum w:abstractNumId="5" w15:restartNumberingAfterBreak="0">
    <w:nsid w:val="49FE4D36"/>
    <w:multiLevelType w:val="multilevel"/>
    <w:tmpl w:val="74CE6684"/>
    <w:lvl w:ilvl="0">
      <w:start w:val="1"/>
      <w:numFmt w:val="decimal"/>
      <w:lvlText w:val="%1."/>
      <w:lvlJc w:val="left"/>
      <w:pPr>
        <w:tabs>
          <w:tab w:val="num" w:pos="630"/>
        </w:tabs>
        <w:ind w:left="630" w:hanging="360"/>
      </w:pPr>
      <w:rPr>
        <w:rFonts w:hint="cs"/>
        <w:b w:val="0"/>
        <w:bCs w:val="0"/>
        <w:color w:val="auto"/>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AE74F2A"/>
    <w:multiLevelType w:val="hybridMultilevel"/>
    <w:tmpl w:val="20E2F304"/>
    <w:lvl w:ilvl="0" w:tplc="5B3C84D4">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5"/>
  </w:num>
  <w:num w:numId="2">
    <w:abstractNumId w:val="9"/>
  </w:num>
  <w:num w:numId="3">
    <w:abstractNumId w:val="0"/>
  </w:num>
  <w:num w:numId="4">
    <w:abstractNumId w:val="7"/>
  </w:num>
  <w:num w:numId="5">
    <w:abstractNumId w:val="10"/>
  </w:num>
  <w:num w:numId="6">
    <w:abstractNumId w:val="1"/>
  </w:num>
  <w:num w:numId="7">
    <w:abstractNumId w:val="8"/>
  </w:num>
  <w:num w:numId="8">
    <w:abstractNumId w:val="3"/>
  </w:num>
  <w:num w:numId="9">
    <w:abstractNumId w:val="4"/>
  </w:num>
  <w:num w:numId="10">
    <w:abstractNumId w:val="2"/>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05E2A"/>
    <w:rsid w:val="00030DF9"/>
    <w:rsid w:val="00036CEF"/>
    <w:rsid w:val="00051B78"/>
    <w:rsid w:val="00054553"/>
    <w:rsid w:val="000D10BA"/>
    <w:rsid w:val="000D573E"/>
    <w:rsid w:val="000F4891"/>
    <w:rsid w:val="00105717"/>
    <w:rsid w:val="00112DF7"/>
    <w:rsid w:val="00140DD6"/>
    <w:rsid w:val="00164CB8"/>
    <w:rsid w:val="0018391A"/>
    <w:rsid w:val="001A012F"/>
    <w:rsid w:val="001B6129"/>
    <w:rsid w:val="001F1A71"/>
    <w:rsid w:val="00221144"/>
    <w:rsid w:val="00225658"/>
    <w:rsid w:val="00254822"/>
    <w:rsid w:val="002759F7"/>
    <w:rsid w:val="002A285E"/>
    <w:rsid w:val="002B2049"/>
    <w:rsid w:val="002C3985"/>
    <w:rsid w:val="002E4796"/>
    <w:rsid w:val="002E7FF1"/>
    <w:rsid w:val="002F3EA9"/>
    <w:rsid w:val="00321497"/>
    <w:rsid w:val="00324E99"/>
    <w:rsid w:val="00346476"/>
    <w:rsid w:val="00365C29"/>
    <w:rsid w:val="003728BE"/>
    <w:rsid w:val="003804FA"/>
    <w:rsid w:val="003826D7"/>
    <w:rsid w:val="00433047"/>
    <w:rsid w:val="00435E59"/>
    <w:rsid w:val="00441A68"/>
    <w:rsid w:val="0045694C"/>
    <w:rsid w:val="0047038A"/>
    <w:rsid w:val="0049341F"/>
    <w:rsid w:val="00497442"/>
    <w:rsid w:val="004A730C"/>
    <w:rsid w:val="004B6DDC"/>
    <w:rsid w:val="004F2D07"/>
    <w:rsid w:val="00520BF0"/>
    <w:rsid w:val="00530D78"/>
    <w:rsid w:val="00536117"/>
    <w:rsid w:val="0053782D"/>
    <w:rsid w:val="005B516E"/>
    <w:rsid w:val="005B643C"/>
    <w:rsid w:val="005C70C2"/>
    <w:rsid w:val="00602311"/>
    <w:rsid w:val="00602CC2"/>
    <w:rsid w:val="00622FB8"/>
    <w:rsid w:val="00635E75"/>
    <w:rsid w:val="00645E8E"/>
    <w:rsid w:val="006572CB"/>
    <w:rsid w:val="0066088A"/>
    <w:rsid w:val="006913DD"/>
    <w:rsid w:val="00695B6A"/>
    <w:rsid w:val="006C544B"/>
    <w:rsid w:val="006D3AC6"/>
    <w:rsid w:val="006E74D7"/>
    <w:rsid w:val="006F25DC"/>
    <w:rsid w:val="006F6D61"/>
    <w:rsid w:val="00730E5C"/>
    <w:rsid w:val="00734BE2"/>
    <w:rsid w:val="00735E66"/>
    <w:rsid w:val="007B3E11"/>
    <w:rsid w:val="00815A5C"/>
    <w:rsid w:val="00861DCD"/>
    <w:rsid w:val="008A55B1"/>
    <w:rsid w:val="008B7788"/>
    <w:rsid w:val="008C2A54"/>
    <w:rsid w:val="009259DE"/>
    <w:rsid w:val="0094546F"/>
    <w:rsid w:val="0096364E"/>
    <w:rsid w:val="00965F6F"/>
    <w:rsid w:val="00986040"/>
    <w:rsid w:val="00986DA4"/>
    <w:rsid w:val="009B0AB2"/>
    <w:rsid w:val="009D131D"/>
    <w:rsid w:val="009D6FD4"/>
    <w:rsid w:val="009E2F35"/>
    <w:rsid w:val="009E4CA0"/>
    <w:rsid w:val="009E5D8D"/>
    <w:rsid w:val="00A069BD"/>
    <w:rsid w:val="00A113DF"/>
    <w:rsid w:val="00A20CD9"/>
    <w:rsid w:val="00A25D55"/>
    <w:rsid w:val="00A534BA"/>
    <w:rsid w:val="00A74BBD"/>
    <w:rsid w:val="00A857DA"/>
    <w:rsid w:val="00A921BE"/>
    <w:rsid w:val="00AA1A89"/>
    <w:rsid w:val="00AA2FD7"/>
    <w:rsid w:val="00AA4390"/>
    <w:rsid w:val="00AB1D70"/>
    <w:rsid w:val="00AC1F26"/>
    <w:rsid w:val="00AE7F6C"/>
    <w:rsid w:val="00B02B45"/>
    <w:rsid w:val="00B075D9"/>
    <w:rsid w:val="00B13E75"/>
    <w:rsid w:val="00B45E31"/>
    <w:rsid w:val="00B4741F"/>
    <w:rsid w:val="00B53716"/>
    <w:rsid w:val="00B55CCB"/>
    <w:rsid w:val="00BB1C10"/>
    <w:rsid w:val="00BF5FF1"/>
    <w:rsid w:val="00BF6884"/>
    <w:rsid w:val="00C15021"/>
    <w:rsid w:val="00C97D16"/>
    <w:rsid w:val="00CC5BE3"/>
    <w:rsid w:val="00CF7810"/>
    <w:rsid w:val="00D02C29"/>
    <w:rsid w:val="00D0632D"/>
    <w:rsid w:val="00D11200"/>
    <w:rsid w:val="00D249B2"/>
    <w:rsid w:val="00D53EE1"/>
    <w:rsid w:val="00D75660"/>
    <w:rsid w:val="00D84166"/>
    <w:rsid w:val="00D9416D"/>
    <w:rsid w:val="00DA62E7"/>
    <w:rsid w:val="00DE6A08"/>
    <w:rsid w:val="00E0695A"/>
    <w:rsid w:val="00E161E7"/>
    <w:rsid w:val="00E20FFB"/>
    <w:rsid w:val="00E24065"/>
    <w:rsid w:val="00E26626"/>
    <w:rsid w:val="00E41752"/>
    <w:rsid w:val="00E449BB"/>
    <w:rsid w:val="00E720BD"/>
    <w:rsid w:val="00EA4661"/>
    <w:rsid w:val="00EA4BE9"/>
    <w:rsid w:val="00EB1FAD"/>
    <w:rsid w:val="00F01FF0"/>
    <w:rsid w:val="00F06F24"/>
    <w:rsid w:val="00F32B9A"/>
    <w:rsid w:val="00F417F6"/>
    <w:rsid w:val="00F46E7D"/>
    <w:rsid w:val="00F552F8"/>
    <w:rsid w:val="00F659C2"/>
    <w:rsid w:val="00F713E1"/>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5EAFF-BE25-454D-B772-56A040E3A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3439</Words>
  <Characters>17199</Characters>
  <Application>Microsoft Office Word</Application>
  <DocSecurity>0</DocSecurity>
  <Lines>143</Lines>
  <Paragraphs>41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4</cp:revision>
  <cp:lastPrinted>2021-02-21T06:39:00Z</cp:lastPrinted>
  <dcterms:created xsi:type="dcterms:W3CDTF">2021-02-21T11:01:00Z</dcterms:created>
  <dcterms:modified xsi:type="dcterms:W3CDTF">2021-02-21T12:46:00Z</dcterms:modified>
</cp:coreProperties>
</file>